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AEA2CE" w14:textId="77777777" w:rsidTr="00F44236">
        <w:tc>
          <w:tcPr>
            <w:tcW w:w="1620" w:type="dxa"/>
            <w:tcBorders>
              <w:bottom w:val="single" w:sz="4" w:space="0" w:color="auto"/>
            </w:tcBorders>
            <w:shd w:val="clear" w:color="auto" w:fill="FFFFFF"/>
            <w:vAlign w:val="center"/>
          </w:tcPr>
          <w:p w14:paraId="5B5E0CDD" w14:textId="77777777" w:rsidR="00067FE2" w:rsidRDefault="00067FE2" w:rsidP="00F44236">
            <w:pPr>
              <w:pStyle w:val="Header"/>
            </w:pPr>
            <w:r>
              <w:t>NPRR Number</w:t>
            </w:r>
          </w:p>
        </w:tc>
        <w:tc>
          <w:tcPr>
            <w:tcW w:w="1260" w:type="dxa"/>
            <w:tcBorders>
              <w:bottom w:val="single" w:sz="4" w:space="0" w:color="auto"/>
            </w:tcBorders>
            <w:vAlign w:val="center"/>
          </w:tcPr>
          <w:p w14:paraId="42206CB3" w14:textId="7CD2980E" w:rsidR="00067FE2" w:rsidRDefault="005F5F84" w:rsidP="00F44236">
            <w:pPr>
              <w:pStyle w:val="Header"/>
            </w:pPr>
            <w:hyperlink r:id="rId8" w:history="1">
              <w:r w:rsidR="00BC25BB" w:rsidRPr="00BC25BB">
                <w:rPr>
                  <w:rStyle w:val="Hyperlink"/>
                </w:rPr>
                <w:t>1096</w:t>
              </w:r>
            </w:hyperlink>
          </w:p>
        </w:tc>
        <w:tc>
          <w:tcPr>
            <w:tcW w:w="900" w:type="dxa"/>
            <w:tcBorders>
              <w:bottom w:val="single" w:sz="4" w:space="0" w:color="auto"/>
            </w:tcBorders>
            <w:shd w:val="clear" w:color="auto" w:fill="FFFFFF"/>
            <w:vAlign w:val="center"/>
          </w:tcPr>
          <w:p w14:paraId="70F6F6E0" w14:textId="77777777" w:rsidR="00067FE2" w:rsidRDefault="00067FE2" w:rsidP="00F44236">
            <w:pPr>
              <w:pStyle w:val="Header"/>
            </w:pPr>
            <w:r>
              <w:t>NPRR Title</w:t>
            </w:r>
          </w:p>
        </w:tc>
        <w:tc>
          <w:tcPr>
            <w:tcW w:w="6660" w:type="dxa"/>
            <w:tcBorders>
              <w:bottom w:val="single" w:sz="4" w:space="0" w:color="auto"/>
            </w:tcBorders>
            <w:vAlign w:val="center"/>
          </w:tcPr>
          <w:p w14:paraId="4D69E623" w14:textId="54AB9892" w:rsidR="00067FE2" w:rsidRDefault="00142DC5" w:rsidP="00F44236">
            <w:pPr>
              <w:pStyle w:val="Header"/>
            </w:pPr>
            <w:r>
              <w:t>Require Sustained Two-Hour Capability for ECRS and Four-Hour Capability for Non-Spin</w:t>
            </w:r>
          </w:p>
        </w:tc>
      </w:tr>
      <w:tr w:rsidR="00E368F1" w:rsidRPr="00E01925" w14:paraId="4FD7C23C" w14:textId="77777777" w:rsidTr="00BC2D06">
        <w:trPr>
          <w:trHeight w:val="518"/>
        </w:trPr>
        <w:tc>
          <w:tcPr>
            <w:tcW w:w="2880" w:type="dxa"/>
            <w:gridSpan w:val="2"/>
            <w:shd w:val="clear" w:color="auto" w:fill="FFFFFF"/>
            <w:vAlign w:val="center"/>
          </w:tcPr>
          <w:p w14:paraId="30A8ADBA" w14:textId="6F3CA9D4" w:rsidR="00E368F1" w:rsidRPr="00E01925" w:rsidRDefault="00E368F1" w:rsidP="00E368F1">
            <w:pPr>
              <w:pStyle w:val="Header"/>
              <w:rPr>
                <w:bCs w:val="0"/>
              </w:rPr>
            </w:pPr>
            <w:r w:rsidRPr="00E01925">
              <w:rPr>
                <w:bCs w:val="0"/>
              </w:rPr>
              <w:t xml:space="preserve">Date </w:t>
            </w:r>
            <w:r>
              <w:rPr>
                <w:bCs w:val="0"/>
              </w:rPr>
              <w:t>of Decision</w:t>
            </w:r>
          </w:p>
        </w:tc>
        <w:tc>
          <w:tcPr>
            <w:tcW w:w="7560" w:type="dxa"/>
            <w:gridSpan w:val="2"/>
            <w:vAlign w:val="center"/>
          </w:tcPr>
          <w:p w14:paraId="521D79D5" w14:textId="5609071C" w:rsidR="00E368F1" w:rsidRPr="00E01925" w:rsidRDefault="005E76C9" w:rsidP="00E368F1">
            <w:pPr>
              <w:pStyle w:val="NormalArial"/>
            </w:pPr>
            <w:r>
              <w:t>February 9, 2022</w:t>
            </w:r>
          </w:p>
        </w:tc>
      </w:tr>
      <w:tr w:rsidR="00E368F1" w:rsidRPr="00E01925" w14:paraId="3D12F9BD" w14:textId="77777777" w:rsidTr="00BC2D06">
        <w:trPr>
          <w:trHeight w:val="518"/>
        </w:trPr>
        <w:tc>
          <w:tcPr>
            <w:tcW w:w="2880" w:type="dxa"/>
            <w:gridSpan w:val="2"/>
            <w:shd w:val="clear" w:color="auto" w:fill="FFFFFF"/>
            <w:vAlign w:val="center"/>
          </w:tcPr>
          <w:p w14:paraId="4F96BFB7" w14:textId="1B03989F" w:rsidR="00E368F1" w:rsidRPr="00E01925" w:rsidRDefault="00E368F1" w:rsidP="00E368F1">
            <w:pPr>
              <w:pStyle w:val="Header"/>
              <w:rPr>
                <w:bCs w:val="0"/>
              </w:rPr>
            </w:pPr>
            <w:r>
              <w:rPr>
                <w:bCs w:val="0"/>
              </w:rPr>
              <w:t>Action</w:t>
            </w:r>
          </w:p>
        </w:tc>
        <w:tc>
          <w:tcPr>
            <w:tcW w:w="7560" w:type="dxa"/>
            <w:gridSpan w:val="2"/>
            <w:vAlign w:val="center"/>
          </w:tcPr>
          <w:p w14:paraId="6545AD37" w14:textId="3362A77F" w:rsidR="00E368F1" w:rsidRDefault="005E76C9" w:rsidP="00E368F1">
            <w:pPr>
              <w:pStyle w:val="NormalArial"/>
            </w:pPr>
            <w:r>
              <w:t>Recommended Approval</w:t>
            </w:r>
          </w:p>
        </w:tc>
      </w:tr>
      <w:tr w:rsidR="00E368F1" w:rsidRPr="00E01925" w14:paraId="0940D37A" w14:textId="77777777" w:rsidTr="00BC2D06">
        <w:trPr>
          <w:trHeight w:val="518"/>
        </w:trPr>
        <w:tc>
          <w:tcPr>
            <w:tcW w:w="2880" w:type="dxa"/>
            <w:gridSpan w:val="2"/>
            <w:shd w:val="clear" w:color="auto" w:fill="FFFFFF"/>
            <w:vAlign w:val="center"/>
          </w:tcPr>
          <w:p w14:paraId="2E5A5BBB" w14:textId="2C016FB5" w:rsidR="00E368F1" w:rsidRPr="00E01925" w:rsidRDefault="00E368F1" w:rsidP="00E368F1">
            <w:pPr>
              <w:pStyle w:val="Header"/>
              <w:rPr>
                <w:bCs w:val="0"/>
              </w:rPr>
            </w:pPr>
            <w:r>
              <w:t xml:space="preserve">Timeline </w:t>
            </w:r>
          </w:p>
        </w:tc>
        <w:tc>
          <w:tcPr>
            <w:tcW w:w="7560" w:type="dxa"/>
            <w:gridSpan w:val="2"/>
            <w:vAlign w:val="center"/>
          </w:tcPr>
          <w:p w14:paraId="5B7DEED9" w14:textId="4E274600" w:rsidR="00E368F1" w:rsidRDefault="00E368F1" w:rsidP="00E368F1">
            <w:pPr>
              <w:pStyle w:val="NormalArial"/>
            </w:pPr>
            <w:r>
              <w:t>Normal</w:t>
            </w:r>
          </w:p>
        </w:tc>
      </w:tr>
      <w:tr w:rsidR="00E368F1" w:rsidRPr="00E01925" w14:paraId="25EB4593" w14:textId="77777777" w:rsidTr="00BC2D06">
        <w:trPr>
          <w:trHeight w:val="518"/>
        </w:trPr>
        <w:tc>
          <w:tcPr>
            <w:tcW w:w="2880" w:type="dxa"/>
            <w:gridSpan w:val="2"/>
            <w:shd w:val="clear" w:color="auto" w:fill="FFFFFF"/>
            <w:vAlign w:val="center"/>
          </w:tcPr>
          <w:p w14:paraId="7194F552" w14:textId="53B54045" w:rsidR="00E368F1" w:rsidRPr="00E01925" w:rsidRDefault="00E368F1" w:rsidP="00E368F1">
            <w:pPr>
              <w:pStyle w:val="Header"/>
              <w:rPr>
                <w:bCs w:val="0"/>
              </w:rPr>
            </w:pPr>
            <w:r>
              <w:t>Proposed Effective Date</w:t>
            </w:r>
          </w:p>
        </w:tc>
        <w:tc>
          <w:tcPr>
            <w:tcW w:w="7560" w:type="dxa"/>
            <w:gridSpan w:val="2"/>
            <w:vAlign w:val="center"/>
          </w:tcPr>
          <w:p w14:paraId="7A944A17" w14:textId="6B6F81D6" w:rsidR="00E368F1" w:rsidRDefault="00E368F1" w:rsidP="00E368F1">
            <w:pPr>
              <w:pStyle w:val="NormalArial"/>
            </w:pPr>
            <w:r>
              <w:t>To be determined</w:t>
            </w:r>
          </w:p>
        </w:tc>
      </w:tr>
      <w:tr w:rsidR="00E368F1" w:rsidRPr="00E01925" w14:paraId="13F0F8CC" w14:textId="77777777" w:rsidTr="00BC2D06">
        <w:trPr>
          <w:trHeight w:val="518"/>
        </w:trPr>
        <w:tc>
          <w:tcPr>
            <w:tcW w:w="2880" w:type="dxa"/>
            <w:gridSpan w:val="2"/>
            <w:shd w:val="clear" w:color="auto" w:fill="FFFFFF"/>
            <w:vAlign w:val="center"/>
          </w:tcPr>
          <w:p w14:paraId="7101B02A" w14:textId="2FD4E8BA" w:rsidR="00E368F1" w:rsidRPr="00E01925" w:rsidRDefault="00E368F1" w:rsidP="00E368F1">
            <w:pPr>
              <w:pStyle w:val="Header"/>
              <w:rPr>
                <w:bCs w:val="0"/>
              </w:rPr>
            </w:pPr>
            <w:r>
              <w:t>Priority and Rank Assigned</w:t>
            </w:r>
          </w:p>
        </w:tc>
        <w:tc>
          <w:tcPr>
            <w:tcW w:w="7560" w:type="dxa"/>
            <w:gridSpan w:val="2"/>
            <w:vAlign w:val="center"/>
          </w:tcPr>
          <w:p w14:paraId="68D0238E" w14:textId="15F0F653" w:rsidR="00E368F1" w:rsidRDefault="00E368F1" w:rsidP="00E368F1">
            <w:pPr>
              <w:pStyle w:val="NormalArial"/>
            </w:pPr>
            <w:r>
              <w:t>To be determined</w:t>
            </w:r>
          </w:p>
        </w:tc>
      </w:tr>
      <w:tr w:rsidR="009D17F0" w14:paraId="0D6938CF" w14:textId="77777777" w:rsidTr="0080779F">
        <w:trPr>
          <w:trHeight w:val="1655"/>
        </w:trPr>
        <w:tc>
          <w:tcPr>
            <w:tcW w:w="2880" w:type="dxa"/>
            <w:gridSpan w:val="2"/>
            <w:tcBorders>
              <w:top w:val="single" w:sz="4" w:space="0" w:color="auto"/>
              <w:bottom w:val="single" w:sz="4" w:space="0" w:color="auto"/>
            </w:tcBorders>
            <w:shd w:val="clear" w:color="auto" w:fill="FFFFFF"/>
            <w:vAlign w:val="center"/>
          </w:tcPr>
          <w:p w14:paraId="4933D68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BACE6A" w14:textId="77777777" w:rsidR="009D17F0" w:rsidRDefault="0040176F" w:rsidP="00F44236">
            <w:pPr>
              <w:pStyle w:val="NormalArial"/>
            </w:pPr>
            <w:r>
              <w:t>2.1, Definitions</w:t>
            </w:r>
          </w:p>
          <w:p w14:paraId="6D8DA7A0" w14:textId="77777777" w:rsidR="0040176F" w:rsidRDefault="0040176F" w:rsidP="00F44236">
            <w:pPr>
              <w:pStyle w:val="NormalArial"/>
            </w:pPr>
            <w:r w:rsidRPr="0040176F">
              <w:t>3.17.3</w:t>
            </w:r>
            <w:r>
              <w:t xml:space="preserve">, </w:t>
            </w:r>
            <w:r w:rsidRPr="0040176F">
              <w:t>Non-Spinning Reserve Service</w:t>
            </w:r>
          </w:p>
          <w:p w14:paraId="6E648D46" w14:textId="77777777" w:rsidR="0040176F" w:rsidRDefault="0040176F" w:rsidP="00F44236">
            <w:pPr>
              <w:pStyle w:val="NormalArial"/>
            </w:pPr>
            <w:r w:rsidRPr="0040176F">
              <w:t>3.17.4</w:t>
            </w:r>
            <w:r>
              <w:t xml:space="preserve">, </w:t>
            </w:r>
            <w:r w:rsidRPr="0040176F">
              <w:t>ERCOT Contingency Reserve Service</w:t>
            </w:r>
          </w:p>
          <w:p w14:paraId="07858829" w14:textId="77777777" w:rsidR="00422135" w:rsidRDefault="00422135" w:rsidP="00F44236">
            <w:pPr>
              <w:pStyle w:val="NormalArial"/>
            </w:pPr>
            <w:r w:rsidRPr="0040176F">
              <w:t>8.1.1.2</w:t>
            </w:r>
            <w:r>
              <w:t xml:space="preserve">, </w:t>
            </w:r>
            <w:r w:rsidRPr="0040176F">
              <w:t xml:space="preserve">General Capacity Testing Requirements </w:t>
            </w:r>
          </w:p>
          <w:p w14:paraId="085058BE" w14:textId="28C549E3" w:rsidR="0040176F" w:rsidRPr="00FB509B" w:rsidRDefault="0040176F" w:rsidP="00F44236">
            <w:pPr>
              <w:pStyle w:val="NormalArial"/>
            </w:pPr>
            <w:r w:rsidRPr="0040176F">
              <w:t>8.1.1.3.3</w:t>
            </w:r>
            <w:r>
              <w:t xml:space="preserve">, </w:t>
            </w:r>
            <w:r w:rsidRPr="0040176F">
              <w:t>Non-Spinning Reserve Capacity Monitoring Criteria</w:t>
            </w:r>
          </w:p>
        </w:tc>
      </w:tr>
      <w:tr w:rsidR="00C9766A" w14:paraId="5107D90D" w14:textId="77777777" w:rsidTr="00BC2D06">
        <w:trPr>
          <w:trHeight w:val="518"/>
        </w:trPr>
        <w:tc>
          <w:tcPr>
            <w:tcW w:w="2880" w:type="dxa"/>
            <w:gridSpan w:val="2"/>
            <w:tcBorders>
              <w:bottom w:val="single" w:sz="4" w:space="0" w:color="auto"/>
            </w:tcBorders>
            <w:shd w:val="clear" w:color="auto" w:fill="FFFFFF"/>
            <w:vAlign w:val="center"/>
          </w:tcPr>
          <w:p w14:paraId="18B5112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5ECDBE" w14:textId="77777777" w:rsidR="00C9766A" w:rsidRPr="00FB509B" w:rsidRDefault="006529C5" w:rsidP="00E71C39">
            <w:pPr>
              <w:pStyle w:val="NormalArial"/>
            </w:pPr>
            <w:r>
              <w:t>None</w:t>
            </w:r>
          </w:p>
        </w:tc>
      </w:tr>
      <w:tr w:rsidR="009D17F0" w14:paraId="187D6C7F" w14:textId="77777777" w:rsidTr="00BC2D06">
        <w:trPr>
          <w:trHeight w:val="518"/>
        </w:trPr>
        <w:tc>
          <w:tcPr>
            <w:tcW w:w="2880" w:type="dxa"/>
            <w:gridSpan w:val="2"/>
            <w:tcBorders>
              <w:bottom w:val="single" w:sz="4" w:space="0" w:color="auto"/>
            </w:tcBorders>
            <w:shd w:val="clear" w:color="auto" w:fill="FFFFFF"/>
            <w:vAlign w:val="center"/>
          </w:tcPr>
          <w:p w14:paraId="351E984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C47305" w14:textId="6AC0834F" w:rsidR="009D17F0" w:rsidRPr="00FB509B" w:rsidRDefault="00142DC5" w:rsidP="006529C5">
            <w:pPr>
              <w:pStyle w:val="NormalArial"/>
              <w:spacing w:before="120" w:after="120"/>
            </w:pPr>
            <w:r>
              <w:t>This Nodal Protocol Revision Request (NPRR) requires Resources that provide ERCOT Contingency Reserve Service (ECRS) to limit their responsibility to a quantity of capacity that is capable of being sustained for two consecutive hours and/or Non-Spinning Reserve (Non-Spin) to limit their responsibility to a quantity of capacity that is capable of being sustained for four consecutive hours.  Additionally, this NPRR also requires ERCOT to conduct unannounced tests on Energy Storage Resources (ESRs) that are providing ECRS and/or Non-Spin in Real-Time.</w:t>
            </w:r>
          </w:p>
        </w:tc>
      </w:tr>
      <w:tr w:rsidR="009D17F0" w14:paraId="5BF75F9E" w14:textId="77777777" w:rsidTr="00625E5D">
        <w:trPr>
          <w:trHeight w:val="518"/>
        </w:trPr>
        <w:tc>
          <w:tcPr>
            <w:tcW w:w="2880" w:type="dxa"/>
            <w:gridSpan w:val="2"/>
            <w:shd w:val="clear" w:color="auto" w:fill="FFFFFF"/>
            <w:vAlign w:val="center"/>
          </w:tcPr>
          <w:p w14:paraId="1EB80A59" w14:textId="77777777" w:rsidR="009D17F0" w:rsidRDefault="009D17F0" w:rsidP="00F44236">
            <w:pPr>
              <w:pStyle w:val="Header"/>
            </w:pPr>
            <w:r>
              <w:t>Reason for Revision</w:t>
            </w:r>
          </w:p>
        </w:tc>
        <w:tc>
          <w:tcPr>
            <w:tcW w:w="7560" w:type="dxa"/>
            <w:gridSpan w:val="2"/>
            <w:vAlign w:val="center"/>
          </w:tcPr>
          <w:p w14:paraId="1571B361" w14:textId="713FED36" w:rsidR="00E71C39" w:rsidRDefault="00F27B67" w:rsidP="00E71C39">
            <w:pPr>
              <w:pStyle w:val="NormalArial"/>
              <w:spacing w:before="120"/>
              <w:rPr>
                <w:rFonts w:cs="Arial"/>
                <w:color w:val="000000"/>
              </w:rPr>
            </w:pPr>
            <w:r w:rsidRPr="006629C8">
              <w:object w:dxaOrig="225" w:dyaOrig="225" w14:anchorId="05DAC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00E71C39" w:rsidRPr="006629C8">
              <w:t xml:space="preserve">  </w:t>
            </w:r>
            <w:r w:rsidR="00E71C39">
              <w:rPr>
                <w:rFonts w:cs="Arial"/>
                <w:color w:val="000000"/>
              </w:rPr>
              <w:t>Addresses current operational issues.</w:t>
            </w:r>
          </w:p>
          <w:p w14:paraId="45FB48CF" w14:textId="47EE3147" w:rsidR="00E71C39" w:rsidRDefault="00F27B67" w:rsidP="00E71C39">
            <w:pPr>
              <w:pStyle w:val="NormalArial"/>
              <w:tabs>
                <w:tab w:val="left" w:pos="432"/>
              </w:tabs>
              <w:spacing w:before="120"/>
              <w:ind w:left="432" w:hanging="432"/>
              <w:rPr>
                <w:iCs/>
                <w:kern w:val="24"/>
              </w:rPr>
            </w:pPr>
            <w:r w:rsidRPr="00CD242D">
              <w:object w:dxaOrig="225" w:dyaOrig="225" w14:anchorId="34C7E7E9">
                <v:shape id="_x0000_i1039" type="#_x0000_t75" style="width:15.75pt;height:15pt" o:ole="">
                  <v:imagedata r:id="rId11" o:title=""/>
                </v:shape>
                <w:control r:id="rId12"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3" w:history="1">
              <w:r w:rsidR="006E4597">
                <w:rPr>
                  <w:rStyle w:val="Hyperlink"/>
                  <w:iCs/>
                  <w:kern w:val="24"/>
                </w:rPr>
                <w:t>ERCOT Strategic Plan</w:t>
              </w:r>
            </w:hyperlink>
            <w:r w:rsidR="00E71C39" w:rsidRPr="00D85807">
              <w:rPr>
                <w:iCs/>
                <w:kern w:val="24"/>
              </w:rPr>
              <w:t xml:space="preserve"> or directed by the ERCOT Board)</w:t>
            </w:r>
            <w:r w:rsidR="00E71C39">
              <w:rPr>
                <w:iCs/>
                <w:kern w:val="24"/>
              </w:rPr>
              <w:t>.</w:t>
            </w:r>
          </w:p>
          <w:p w14:paraId="54250C5B" w14:textId="66E67828" w:rsidR="00E71C39" w:rsidRDefault="00F27B67" w:rsidP="00E71C39">
            <w:pPr>
              <w:pStyle w:val="NormalArial"/>
              <w:spacing w:before="120"/>
              <w:rPr>
                <w:iCs/>
                <w:kern w:val="24"/>
              </w:rPr>
            </w:pPr>
            <w:r w:rsidRPr="006629C8">
              <w:object w:dxaOrig="225" w:dyaOrig="225" w14:anchorId="7418A657">
                <v:shape id="_x0000_i1041" type="#_x0000_t75" style="width:15.75pt;height:15pt" o:ole="">
                  <v:imagedata r:id="rId11" o:title=""/>
                </v:shape>
                <w:control r:id="rId14" w:name="TextBox12" w:shapeid="_x0000_i1041"/>
              </w:object>
            </w:r>
            <w:r w:rsidR="00E71C39" w:rsidRPr="006629C8">
              <w:t xml:space="preserve">  </w:t>
            </w:r>
            <w:r w:rsidR="00E71C39">
              <w:rPr>
                <w:iCs/>
                <w:kern w:val="24"/>
              </w:rPr>
              <w:t>Market efficiencies or enhancements</w:t>
            </w:r>
          </w:p>
          <w:p w14:paraId="2C57F320" w14:textId="615E0882" w:rsidR="00E71C39" w:rsidRDefault="00F27B67" w:rsidP="00E71C39">
            <w:pPr>
              <w:pStyle w:val="NormalArial"/>
              <w:spacing w:before="120"/>
              <w:rPr>
                <w:iCs/>
                <w:kern w:val="24"/>
              </w:rPr>
            </w:pPr>
            <w:r w:rsidRPr="006629C8">
              <w:object w:dxaOrig="225" w:dyaOrig="225" w14:anchorId="70B2497E">
                <v:shape id="_x0000_i1043" type="#_x0000_t75" style="width:15.75pt;height:15pt" o:ole="">
                  <v:imagedata r:id="rId11" o:title=""/>
                </v:shape>
                <w:control r:id="rId15" w:name="TextBox13" w:shapeid="_x0000_i1043"/>
              </w:object>
            </w:r>
            <w:r w:rsidR="00E71C39" w:rsidRPr="006629C8">
              <w:t xml:space="preserve">  </w:t>
            </w:r>
            <w:r w:rsidR="00E71C39">
              <w:rPr>
                <w:iCs/>
                <w:kern w:val="24"/>
              </w:rPr>
              <w:t>Administrative</w:t>
            </w:r>
          </w:p>
          <w:p w14:paraId="4516D3F6" w14:textId="5F90A38C" w:rsidR="00E71C39" w:rsidRDefault="00F27B67" w:rsidP="00E71C39">
            <w:pPr>
              <w:pStyle w:val="NormalArial"/>
              <w:spacing w:before="120"/>
              <w:rPr>
                <w:iCs/>
                <w:kern w:val="24"/>
              </w:rPr>
            </w:pPr>
            <w:r w:rsidRPr="006629C8">
              <w:object w:dxaOrig="225" w:dyaOrig="225" w14:anchorId="02BA6A94">
                <v:shape id="_x0000_i1045" type="#_x0000_t75" style="width:15.75pt;height:15pt" o:ole="">
                  <v:imagedata r:id="rId11" o:title=""/>
                </v:shape>
                <w:control r:id="rId16" w:name="TextBox14" w:shapeid="_x0000_i1045"/>
              </w:object>
            </w:r>
            <w:r w:rsidR="00E71C39" w:rsidRPr="006629C8">
              <w:t xml:space="preserve">  </w:t>
            </w:r>
            <w:r w:rsidR="00E71C39">
              <w:rPr>
                <w:iCs/>
                <w:kern w:val="24"/>
              </w:rPr>
              <w:t>Regulatory requirements</w:t>
            </w:r>
          </w:p>
          <w:p w14:paraId="17CE6D32" w14:textId="7CD3C56E" w:rsidR="00E71C39" w:rsidRPr="00CD242D" w:rsidRDefault="00F27B67" w:rsidP="00E71C39">
            <w:pPr>
              <w:pStyle w:val="NormalArial"/>
              <w:spacing w:before="120"/>
              <w:rPr>
                <w:rFonts w:cs="Arial"/>
                <w:color w:val="000000"/>
              </w:rPr>
            </w:pPr>
            <w:r w:rsidRPr="006629C8">
              <w:object w:dxaOrig="225" w:dyaOrig="225" w14:anchorId="4497505C">
                <v:shape id="_x0000_i1047" type="#_x0000_t75" style="width:15.75pt;height:15pt" o:ole="">
                  <v:imagedata r:id="rId11" o:title=""/>
                </v:shape>
                <w:control r:id="rId17" w:name="TextBox15" w:shapeid="_x0000_i1047"/>
              </w:object>
            </w:r>
            <w:r w:rsidR="00E71C39" w:rsidRPr="006629C8">
              <w:t xml:space="preserve">  </w:t>
            </w:r>
            <w:r w:rsidR="00E71C39" w:rsidRPr="00CD242D">
              <w:rPr>
                <w:rFonts w:cs="Arial"/>
                <w:color w:val="000000"/>
              </w:rPr>
              <w:t>Other:  (explain)</w:t>
            </w:r>
          </w:p>
          <w:p w14:paraId="653FCF0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1825D5D" w14:textId="77777777" w:rsidTr="00BC2D06">
        <w:trPr>
          <w:trHeight w:val="518"/>
        </w:trPr>
        <w:tc>
          <w:tcPr>
            <w:tcW w:w="2880" w:type="dxa"/>
            <w:gridSpan w:val="2"/>
            <w:tcBorders>
              <w:bottom w:val="single" w:sz="4" w:space="0" w:color="auto"/>
            </w:tcBorders>
            <w:shd w:val="clear" w:color="auto" w:fill="FFFFFF"/>
            <w:vAlign w:val="center"/>
          </w:tcPr>
          <w:p w14:paraId="3C1C233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67EBE33" w14:textId="4D8FEA34" w:rsidR="00142DC5" w:rsidRDefault="00142DC5" w:rsidP="00142DC5">
            <w:pPr>
              <w:pStyle w:val="NormalArial"/>
              <w:spacing w:before="120" w:after="120"/>
            </w:pPr>
            <w:r>
              <w:t xml:space="preserve">ECRS and Non-Spin are </w:t>
            </w:r>
            <w:r w:rsidR="00760E90">
              <w:t>A</w:t>
            </w:r>
            <w:r>
              <w:t xml:space="preserve">ncillary </w:t>
            </w:r>
            <w:r w:rsidR="00760E90">
              <w:t>S</w:t>
            </w:r>
            <w:r>
              <w:t xml:space="preserve">ervices that are expected to be utilized to cover risks associated with net </w:t>
            </w:r>
            <w:r w:rsidR="00760E90">
              <w:t>L</w:t>
            </w:r>
            <w:r>
              <w:t xml:space="preserve">oad forecast errors. </w:t>
            </w:r>
            <w:r>
              <w:lastRenderedPageBreak/>
              <w:t xml:space="preserve">ECRS and Non-Spin may also be deployed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r>
              <w:t xml:space="preserve"> and is expected to last until other </w:t>
            </w:r>
            <w:r w:rsidR="00760E90">
              <w:t>R</w:t>
            </w:r>
            <w:r>
              <w:t xml:space="preserve">esources can be brought </w:t>
            </w:r>
            <w:r w:rsidR="00760E90">
              <w:t>On-Line</w:t>
            </w:r>
            <w:r w:rsidRPr="00BF6248">
              <w:t>.</w:t>
            </w:r>
            <w:r>
              <w:t xml:space="preserve">  This NPRR proposes that the Resources that provide ECRS provide it using capacity that is capable of being sustained for two consecutive hours and Resources that provide Non-Spin provide it using capacity that is capable of being sustained for four consecutive hours.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 xml:space="preserve">up to 150 MW of its capacity as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four</w:t>
            </w:r>
            <w:r w:rsidRPr="008D50CE">
              <w:t xml:space="preserve"> hours</w:t>
            </w:r>
            <w:r>
              <w:t>.</w:t>
            </w:r>
          </w:p>
          <w:p w14:paraId="6B2AD1DD" w14:textId="3829ADA2" w:rsidR="009E79C3" w:rsidRDefault="009E79C3" w:rsidP="00625E5D">
            <w:pPr>
              <w:pStyle w:val="NormalArial"/>
              <w:spacing w:before="120" w:after="120"/>
            </w:pPr>
            <w:r>
              <w:t>When Real</w:t>
            </w:r>
            <w:r w:rsidR="00151A10">
              <w:t>-</w:t>
            </w:r>
            <w:r>
              <w:t>Time Co-optimization (RTC) is implemented, ERCOT proposes to reassess if the six</w:t>
            </w:r>
            <w:r w:rsidR="00BC25BB">
              <w:t>-</w:t>
            </w:r>
            <w:r>
              <w:t>hour duration requirement for ECRS and Non-Spin can be lowered.</w:t>
            </w:r>
          </w:p>
          <w:p w14:paraId="1E7ECCC5" w14:textId="04EF17B6" w:rsidR="00920BE7" w:rsidRPr="00625E5D" w:rsidRDefault="00920BE7" w:rsidP="00625E5D">
            <w:pPr>
              <w:pStyle w:val="NormalArial"/>
              <w:spacing w:before="120" w:after="120"/>
              <w:rPr>
                <w:iCs/>
                <w:kern w:val="24"/>
              </w:rPr>
            </w:pPr>
            <w:r>
              <w:t xml:space="preserve">In addition, based on </w:t>
            </w:r>
            <w:r w:rsidR="00151A10">
              <w:t>s</w:t>
            </w:r>
            <w:r>
              <w:t xml:space="preserve">takeholder discussions, future design changes to </w:t>
            </w:r>
            <w:r w:rsidR="00151A10">
              <w:t>Day-Ahead Market (</w:t>
            </w:r>
            <w:r>
              <w:t>DAM</w:t>
            </w:r>
            <w:r w:rsidR="00151A10">
              <w:t>)</w:t>
            </w:r>
            <w:r>
              <w:t xml:space="preserve">, </w:t>
            </w:r>
            <w:r w:rsidR="00151A10">
              <w:t>Reliability Unit Commitment (</w:t>
            </w:r>
            <w:r>
              <w:t>RUC</w:t>
            </w:r>
            <w:r w:rsidR="00151A10">
              <w:t>),</w:t>
            </w:r>
            <w:r>
              <w:t xml:space="preserve"> and RTC clearing engines to consider </w:t>
            </w:r>
            <w:r w:rsidR="00151A10">
              <w:t>s</w:t>
            </w:r>
            <w:r>
              <w:t xml:space="preserve">tate </w:t>
            </w:r>
            <w:r w:rsidR="00151A10">
              <w:t>o</w:t>
            </w:r>
            <w:r>
              <w:t xml:space="preserve">f </w:t>
            </w:r>
            <w:r w:rsidR="00151A10">
              <w:t>c</w:t>
            </w:r>
            <w:r>
              <w:t>harge for E</w:t>
            </w:r>
            <w:r w:rsidR="00151A10">
              <w:t>SRs</w:t>
            </w:r>
            <w:r>
              <w:t xml:space="preserve"> will also lead to a reassessment of the proposed duration requirement</w:t>
            </w:r>
            <w:r w:rsidR="005F5F84">
              <w:t>s</w:t>
            </w:r>
            <w:r>
              <w:t xml:space="preserve"> for ECRS and Non-Spin.</w:t>
            </w:r>
          </w:p>
        </w:tc>
      </w:tr>
      <w:tr w:rsidR="00E368F1" w:rsidRPr="00236124" w14:paraId="5081F4C7"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A6CCA6" w14:textId="77777777" w:rsidR="00E368F1" w:rsidRDefault="00E368F1" w:rsidP="000B610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05D9D0" w14:textId="77777777" w:rsidR="00E368F1" w:rsidRPr="00236124" w:rsidRDefault="00E368F1" w:rsidP="000B610D">
            <w:pPr>
              <w:pStyle w:val="NormalArial"/>
              <w:spacing w:before="120" w:after="120"/>
            </w:pPr>
            <w:r w:rsidRPr="00236124">
              <w:t>To be determined</w:t>
            </w:r>
          </w:p>
        </w:tc>
      </w:tr>
      <w:tr w:rsidR="00E368F1" w:rsidRPr="00236124" w14:paraId="3B2A3EFC"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984592" w14:textId="77777777" w:rsidR="00E368F1" w:rsidRDefault="00E368F1"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4FA59F" w14:textId="77777777" w:rsidR="00E368F1" w:rsidRDefault="00E368F1" w:rsidP="000B610D">
            <w:pPr>
              <w:pStyle w:val="NormalArial"/>
              <w:spacing w:before="120" w:after="120"/>
            </w:pPr>
            <w:r w:rsidRPr="00236124">
              <w:t xml:space="preserve">On </w:t>
            </w:r>
            <w:r>
              <w:t xml:space="preserve">10/14/21, PRS unanimously </w:t>
            </w:r>
            <w:r w:rsidR="00FD68A0">
              <w:t xml:space="preserve">voted </w:t>
            </w:r>
            <w:r>
              <w:t>via roll call t</w:t>
            </w:r>
            <w:r w:rsidRPr="00E70A0C">
              <w:t xml:space="preserve">o </w:t>
            </w:r>
            <w:r>
              <w:t xml:space="preserve">table NPRR1096 and refer the issue to </w:t>
            </w:r>
            <w:r w:rsidR="00FD68A0">
              <w:t xml:space="preserve">ROS and </w:t>
            </w:r>
            <w:r>
              <w:t>WMS.  All Market Segments participated in the vote.</w:t>
            </w:r>
          </w:p>
          <w:p w14:paraId="00B1AC43" w14:textId="11BF797D" w:rsidR="0003262B" w:rsidRPr="00236124" w:rsidRDefault="0003262B" w:rsidP="000B610D">
            <w:pPr>
              <w:pStyle w:val="NormalArial"/>
              <w:spacing w:before="120" w:after="120"/>
            </w:pPr>
            <w:r>
              <w:t>On 2/9/22, PRS voted via roll call t</w:t>
            </w:r>
            <w:r w:rsidRPr="0003262B">
              <w:t>o recommend approval of NPRR1096 as amended by the 11/3/21 ERCOT comments</w:t>
            </w:r>
            <w:r>
              <w:t>.  There were seven opposing votes from the Consumer (Sierra Club), Independent Generator (4) (Key Capture, Jupiter Power, Enel Green Power, EDP Renewable), Independent Power Marketer (IPM) (2) (EDF Trading, CPower) Market Segments, and six abstentions from the Cooperative (Golden Spread), Independent Generator (3) (Luminant, Broad Reach Power, RWE Renewables), IPM (Morgan Stanley), and Independent Retail Electric Provider (IREP) (Reliant) Market Segments.  All Market Segments participated in the vote.</w:t>
            </w:r>
          </w:p>
        </w:tc>
      </w:tr>
      <w:tr w:rsidR="00E368F1" w:rsidRPr="00236124" w14:paraId="53B80EE3"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F2FAC" w14:textId="77777777" w:rsidR="00E368F1" w:rsidRDefault="00E368F1" w:rsidP="000B610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C6522F" w14:textId="77777777" w:rsidR="00E368F1" w:rsidRDefault="00E368F1" w:rsidP="000B610D">
            <w:pPr>
              <w:pStyle w:val="NormalArial"/>
              <w:spacing w:before="120" w:after="120"/>
            </w:pPr>
            <w:r w:rsidRPr="00236124">
              <w:t xml:space="preserve">On </w:t>
            </w:r>
            <w:r>
              <w:t xml:space="preserve">10/14/21, </w:t>
            </w:r>
            <w:r w:rsidR="00FD68A0">
              <w:t>ERCOT Staff provided an overview of NPRR1096 and noted its inclusion on the agenda for the October 19, 2021 Non-Spin workshop for additional stakeholder discussion.  Participants requested additional review by ROS and WMS.</w:t>
            </w:r>
          </w:p>
          <w:p w14:paraId="6794D4E4" w14:textId="3D930389" w:rsidR="007328A0" w:rsidRPr="00236124" w:rsidRDefault="007328A0" w:rsidP="000B610D">
            <w:pPr>
              <w:pStyle w:val="NormalArial"/>
              <w:spacing w:before="120" w:after="120"/>
            </w:pPr>
            <w:r>
              <w:t xml:space="preserve">On 2/9/22, participants </w:t>
            </w:r>
            <w:r w:rsidR="00380E10">
              <w:t xml:space="preserve">noted that ROS and WMS endorsed different versions of NPRR1096 and debated keeping the item tabled for </w:t>
            </w:r>
            <w:r w:rsidR="00380E10">
              <w:lastRenderedPageBreak/>
              <w:t>further review.  Some participants expressed concern for commercial challenges posed by the requirements; ERCOT Staff offered to continue to work with stakeholders</w:t>
            </w:r>
            <w:r w:rsidR="00F6510E">
              <w:t xml:space="preserve"> </w:t>
            </w:r>
            <w:r w:rsidR="00380E10">
              <w:t>on additional solutions through future NPRRs, and requested PRS recommend approval of NPRR1096 as amended by the 11/3/21 ERCOT comments to address current operational issues.</w:t>
            </w:r>
          </w:p>
        </w:tc>
      </w:tr>
    </w:tbl>
    <w:p w14:paraId="01446A5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514ED2" w14:textId="77777777" w:rsidTr="00D176CF">
        <w:trPr>
          <w:cantSplit/>
          <w:trHeight w:val="432"/>
        </w:trPr>
        <w:tc>
          <w:tcPr>
            <w:tcW w:w="10440" w:type="dxa"/>
            <w:gridSpan w:val="2"/>
            <w:tcBorders>
              <w:top w:val="single" w:sz="4" w:space="0" w:color="auto"/>
            </w:tcBorders>
            <w:shd w:val="clear" w:color="auto" w:fill="FFFFFF"/>
            <w:vAlign w:val="center"/>
          </w:tcPr>
          <w:p w14:paraId="38AF5B60" w14:textId="77777777" w:rsidR="009A3772" w:rsidRDefault="009A3772">
            <w:pPr>
              <w:pStyle w:val="Header"/>
              <w:jc w:val="center"/>
            </w:pPr>
            <w:r>
              <w:t>Sponsor</w:t>
            </w:r>
          </w:p>
        </w:tc>
      </w:tr>
      <w:tr w:rsidR="009A3772" w14:paraId="3A50E71A" w14:textId="77777777" w:rsidTr="00D176CF">
        <w:trPr>
          <w:cantSplit/>
          <w:trHeight w:val="432"/>
        </w:trPr>
        <w:tc>
          <w:tcPr>
            <w:tcW w:w="2880" w:type="dxa"/>
            <w:shd w:val="clear" w:color="auto" w:fill="FFFFFF"/>
            <w:vAlign w:val="center"/>
          </w:tcPr>
          <w:p w14:paraId="5C49B0D2" w14:textId="77777777" w:rsidR="009A3772" w:rsidRPr="00B93CA0" w:rsidRDefault="009A3772">
            <w:pPr>
              <w:pStyle w:val="Header"/>
              <w:rPr>
                <w:bCs w:val="0"/>
              </w:rPr>
            </w:pPr>
            <w:r w:rsidRPr="00B93CA0">
              <w:rPr>
                <w:bCs w:val="0"/>
              </w:rPr>
              <w:t>Name</w:t>
            </w:r>
          </w:p>
        </w:tc>
        <w:tc>
          <w:tcPr>
            <w:tcW w:w="7560" w:type="dxa"/>
            <w:vAlign w:val="center"/>
          </w:tcPr>
          <w:p w14:paraId="12113CA9" w14:textId="77777777" w:rsidR="009A3772" w:rsidRDefault="00C00134">
            <w:pPr>
              <w:pStyle w:val="NormalArial"/>
            </w:pPr>
            <w:r>
              <w:t>Nitika Mago</w:t>
            </w:r>
          </w:p>
        </w:tc>
      </w:tr>
      <w:tr w:rsidR="009A3772" w14:paraId="5AC928B4" w14:textId="77777777" w:rsidTr="00D176CF">
        <w:trPr>
          <w:cantSplit/>
          <w:trHeight w:val="432"/>
        </w:trPr>
        <w:tc>
          <w:tcPr>
            <w:tcW w:w="2880" w:type="dxa"/>
            <w:shd w:val="clear" w:color="auto" w:fill="FFFFFF"/>
            <w:vAlign w:val="center"/>
          </w:tcPr>
          <w:p w14:paraId="4CBEA3C4" w14:textId="77777777" w:rsidR="009A3772" w:rsidRPr="00B93CA0" w:rsidRDefault="009A3772">
            <w:pPr>
              <w:pStyle w:val="Header"/>
              <w:rPr>
                <w:bCs w:val="0"/>
              </w:rPr>
            </w:pPr>
            <w:r w:rsidRPr="00B93CA0">
              <w:rPr>
                <w:bCs w:val="0"/>
              </w:rPr>
              <w:t>E-mail Address</w:t>
            </w:r>
          </w:p>
        </w:tc>
        <w:tc>
          <w:tcPr>
            <w:tcW w:w="7560" w:type="dxa"/>
            <w:vAlign w:val="center"/>
          </w:tcPr>
          <w:p w14:paraId="489D6F71" w14:textId="77777777" w:rsidR="009A3772" w:rsidRDefault="005F5F84">
            <w:pPr>
              <w:pStyle w:val="NormalArial"/>
            </w:pPr>
            <w:hyperlink r:id="rId18" w:history="1">
              <w:r w:rsidR="00D90FE3" w:rsidRPr="00D93796">
                <w:rPr>
                  <w:rStyle w:val="Hyperlink"/>
                </w:rPr>
                <w:t>nmago@ercot.com</w:t>
              </w:r>
            </w:hyperlink>
          </w:p>
        </w:tc>
      </w:tr>
      <w:tr w:rsidR="009A3772" w14:paraId="1ACA79BB" w14:textId="77777777" w:rsidTr="00D176CF">
        <w:trPr>
          <w:cantSplit/>
          <w:trHeight w:val="432"/>
        </w:trPr>
        <w:tc>
          <w:tcPr>
            <w:tcW w:w="2880" w:type="dxa"/>
            <w:shd w:val="clear" w:color="auto" w:fill="FFFFFF"/>
            <w:vAlign w:val="center"/>
          </w:tcPr>
          <w:p w14:paraId="722B5562" w14:textId="77777777" w:rsidR="009A3772" w:rsidRPr="00B93CA0" w:rsidRDefault="009A3772">
            <w:pPr>
              <w:pStyle w:val="Header"/>
              <w:rPr>
                <w:bCs w:val="0"/>
              </w:rPr>
            </w:pPr>
            <w:r w:rsidRPr="00B93CA0">
              <w:rPr>
                <w:bCs w:val="0"/>
              </w:rPr>
              <w:t>Company</w:t>
            </w:r>
          </w:p>
        </w:tc>
        <w:tc>
          <w:tcPr>
            <w:tcW w:w="7560" w:type="dxa"/>
            <w:vAlign w:val="center"/>
          </w:tcPr>
          <w:p w14:paraId="03778232" w14:textId="77777777" w:rsidR="009A3772" w:rsidRDefault="00D90FE3">
            <w:pPr>
              <w:pStyle w:val="NormalArial"/>
            </w:pPr>
            <w:r>
              <w:t>ERCOT</w:t>
            </w:r>
          </w:p>
        </w:tc>
      </w:tr>
      <w:tr w:rsidR="009A3772" w14:paraId="54705BEC" w14:textId="77777777" w:rsidTr="00D176CF">
        <w:trPr>
          <w:cantSplit/>
          <w:trHeight w:val="432"/>
        </w:trPr>
        <w:tc>
          <w:tcPr>
            <w:tcW w:w="2880" w:type="dxa"/>
            <w:tcBorders>
              <w:bottom w:val="single" w:sz="4" w:space="0" w:color="auto"/>
            </w:tcBorders>
            <w:shd w:val="clear" w:color="auto" w:fill="FFFFFF"/>
            <w:vAlign w:val="center"/>
          </w:tcPr>
          <w:p w14:paraId="64ACABE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4CE815" w14:textId="77777777" w:rsidR="009A3772" w:rsidRDefault="00D90FE3">
            <w:pPr>
              <w:pStyle w:val="NormalArial"/>
            </w:pPr>
            <w:r>
              <w:t>512-248-6601</w:t>
            </w:r>
          </w:p>
        </w:tc>
      </w:tr>
      <w:tr w:rsidR="009A3772" w14:paraId="407DE873" w14:textId="77777777" w:rsidTr="00D176CF">
        <w:trPr>
          <w:cantSplit/>
          <w:trHeight w:val="432"/>
        </w:trPr>
        <w:tc>
          <w:tcPr>
            <w:tcW w:w="2880" w:type="dxa"/>
            <w:shd w:val="clear" w:color="auto" w:fill="FFFFFF"/>
            <w:vAlign w:val="center"/>
          </w:tcPr>
          <w:p w14:paraId="758354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A5F2E3E" w14:textId="4F3DD99E" w:rsidR="009A3772" w:rsidRDefault="00D90FE3">
            <w:pPr>
              <w:pStyle w:val="NormalArial"/>
            </w:pPr>
            <w:r>
              <w:t>512-689</w:t>
            </w:r>
            <w:r w:rsidR="00C734BD">
              <w:t>-</w:t>
            </w:r>
            <w:r>
              <w:t>1360</w:t>
            </w:r>
          </w:p>
        </w:tc>
      </w:tr>
      <w:tr w:rsidR="009A3772" w14:paraId="2DED0D8A" w14:textId="77777777" w:rsidTr="00D176CF">
        <w:trPr>
          <w:cantSplit/>
          <w:trHeight w:val="432"/>
        </w:trPr>
        <w:tc>
          <w:tcPr>
            <w:tcW w:w="2880" w:type="dxa"/>
            <w:tcBorders>
              <w:bottom w:val="single" w:sz="4" w:space="0" w:color="auto"/>
            </w:tcBorders>
            <w:shd w:val="clear" w:color="auto" w:fill="FFFFFF"/>
            <w:vAlign w:val="center"/>
          </w:tcPr>
          <w:p w14:paraId="394B5B2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F46C57" w14:textId="77777777" w:rsidR="009A3772" w:rsidRDefault="00D90FE3">
            <w:pPr>
              <w:pStyle w:val="NormalArial"/>
            </w:pPr>
            <w:r>
              <w:t>N</w:t>
            </w:r>
            <w:r w:rsidR="00373269">
              <w:t>ot applicable</w:t>
            </w:r>
          </w:p>
        </w:tc>
      </w:tr>
    </w:tbl>
    <w:p w14:paraId="7A2D28F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170884" w14:textId="77777777" w:rsidTr="00D176CF">
        <w:trPr>
          <w:cantSplit/>
          <w:trHeight w:val="432"/>
        </w:trPr>
        <w:tc>
          <w:tcPr>
            <w:tcW w:w="10440" w:type="dxa"/>
            <w:gridSpan w:val="2"/>
            <w:vAlign w:val="center"/>
          </w:tcPr>
          <w:p w14:paraId="318A8B84" w14:textId="77777777" w:rsidR="009A3772" w:rsidRPr="007C199B" w:rsidRDefault="009A3772" w:rsidP="007C199B">
            <w:pPr>
              <w:pStyle w:val="NormalArial"/>
              <w:jc w:val="center"/>
              <w:rPr>
                <w:b/>
              </w:rPr>
            </w:pPr>
            <w:r w:rsidRPr="007C199B">
              <w:rPr>
                <w:b/>
              </w:rPr>
              <w:t>Market Rules Staff Contact</w:t>
            </w:r>
          </w:p>
        </w:tc>
      </w:tr>
      <w:tr w:rsidR="009A3772" w:rsidRPr="00D56D61" w14:paraId="1DFAF5DF" w14:textId="77777777" w:rsidTr="00D176CF">
        <w:trPr>
          <w:cantSplit/>
          <w:trHeight w:val="432"/>
        </w:trPr>
        <w:tc>
          <w:tcPr>
            <w:tcW w:w="2880" w:type="dxa"/>
            <w:vAlign w:val="center"/>
          </w:tcPr>
          <w:p w14:paraId="2DAE8752" w14:textId="77777777" w:rsidR="009A3772" w:rsidRPr="007C199B" w:rsidRDefault="009A3772">
            <w:pPr>
              <w:pStyle w:val="NormalArial"/>
              <w:rPr>
                <w:b/>
              </w:rPr>
            </w:pPr>
            <w:r w:rsidRPr="007C199B">
              <w:rPr>
                <w:b/>
              </w:rPr>
              <w:t>Name</w:t>
            </w:r>
          </w:p>
        </w:tc>
        <w:tc>
          <w:tcPr>
            <w:tcW w:w="7560" w:type="dxa"/>
            <w:vAlign w:val="center"/>
          </w:tcPr>
          <w:p w14:paraId="1B8A26B0" w14:textId="77777777" w:rsidR="009A3772" w:rsidRPr="00D56D61" w:rsidRDefault="00373269">
            <w:pPr>
              <w:pStyle w:val="NormalArial"/>
            </w:pPr>
            <w:r>
              <w:t>Cory Phillips</w:t>
            </w:r>
          </w:p>
        </w:tc>
      </w:tr>
      <w:tr w:rsidR="009A3772" w:rsidRPr="00D56D61" w14:paraId="32EDFA07" w14:textId="77777777" w:rsidTr="00D176CF">
        <w:trPr>
          <w:cantSplit/>
          <w:trHeight w:val="432"/>
        </w:trPr>
        <w:tc>
          <w:tcPr>
            <w:tcW w:w="2880" w:type="dxa"/>
            <w:vAlign w:val="center"/>
          </w:tcPr>
          <w:p w14:paraId="3FB72DE0" w14:textId="77777777" w:rsidR="009A3772" w:rsidRPr="007C199B" w:rsidRDefault="009A3772">
            <w:pPr>
              <w:pStyle w:val="NormalArial"/>
              <w:rPr>
                <w:b/>
              </w:rPr>
            </w:pPr>
            <w:r w:rsidRPr="007C199B">
              <w:rPr>
                <w:b/>
              </w:rPr>
              <w:t>E-Mail Address</w:t>
            </w:r>
          </w:p>
        </w:tc>
        <w:tc>
          <w:tcPr>
            <w:tcW w:w="7560" w:type="dxa"/>
            <w:vAlign w:val="center"/>
          </w:tcPr>
          <w:p w14:paraId="7167B740" w14:textId="77777777" w:rsidR="009A3772" w:rsidRPr="00D56D61" w:rsidRDefault="005F5F84">
            <w:pPr>
              <w:pStyle w:val="NormalArial"/>
            </w:pPr>
            <w:hyperlink r:id="rId19" w:history="1">
              <w:r w:rsidR="00373269" w:rsidRPr="00FD36BD">
                <w:rPr>
                  <w:rStyle w:val="Hyperlink"/>
                </w:rPr>
                <w:t>cory.phillips@ercot.com</w:t>
              </w:r>
            </w:hyperlink>
          </w:p>
        </w:tc>
      </w:tr>
      <w:tr w:rsidR="009A3772" w:rsidRPr="005370B5" w14:paraId="33F27FA8" w14:textId="77777777" w:rsidTr="00D176CF">
        <w:trPr>
          <w:cantSplit/>
          <w:trHeight w:val="432"/>
        </w:trPr>
        <w:tc>
          <w:tcPr>
            <w:tcW w:w="2880" w:type="dxa"/>
            <w:vAlign w:val="center"/>
          </w:tcPr>
          <w:p w14:paraId="6E9DA80C" w14:textId="77777777" w:rsidR="009A3772" w:rsidRPr="007C199B" w:rsidRDefault="009A3772">
            <w:pPr>
              <w:pStyle w:val="NormalArial"/>
              <w:rPr>
                <w:b/>
              </w:rPr>
            </w:pPr>
            <w:r w:rsidRPr="007C199B">
              <w:rPr>
                <w:b/>
              </w:rPr>
              <w:t>Phone Number</w:t>
            </w:r>
          </w:p>
        </w:tc>
        <w:tc>
          <w:tcPr>
            <w:tcW w:w="7560" w:type="dxa"/>
            <w:vAlign w:val="center"/>
          </w:tcPr>
          <w:p w14:paraId="3144B578" w14:textId="77777777" w:rsidR="009A3772" w:rsidRDefault="00373269">
            <w:pPr>
              <w:pStyle w:val="NormalArial"/>
            </w:pPr>
            <w:r>
              <w:t>512-248-6464</w:t>
            </w:r>
          </w:p>
        </w:tc>
      </w:tr>
    </w:tbl>
    <w:p w14:paraId="422B9498" w14:textId="77777777" w:rsidR="00E368F1" w:rsidRDefault="00E368F1" w:rsidP="00E368F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368F1" w14:paraId="4F72AA53"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F072D9" w14:textId="77777777" w:rsidR="00E368F1" w:rsidRDefault="00E368F1" w:rsidP="000B610D">
            <w:pPr>
              <w:pStyle w:val="NormalArial"/>
              <w:jc w:val="center"/>
              <w:rPr>
                <w:b/>
              </w:rPr>
            </w:pPr>
            <w:r>
              <w:rPr>
                <w:b/>
              </w:rPr>
              <w:t>Comments Received</w:t>
            </w:r>
          </w:p>
        </w:tc>
      </w:tr>
      <w:tr w:rsidR="00E368F1" w14:paraId="4E3AA4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FD1488" w14:textId="77777777" w:rsidR="00E368F1" w:rsidRDefault="00E368F1"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099235" w14:textId="77777777" w:rsidR="00E368F1" w:rsidRDefault="00E368F1" w:rsidP="000B610D">
            <w:pPr>
              <w:pStyle w:val="NormalArial"/>
              <w:rPr>
                <w:b/>
              </w:rPr>
            </w:pPr>
            <w:r>
              <w:rPr>
                <w:b/>
              </w:rPr>
              <w:t>Comment Summary</w:t>
            </w:r>
          </w:p>
        </w:tc>
      </w:tr>
      <w:tr w:rsidR="00E368F1" w14:paraId="4A9C627D"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29EAD" w14:textId="636D441B" w:rsidR="00E368F1" w:rsidRDefault="0003262B" w:rsidP="000B610D">
            <w:pPr>
              <w:pStyle w:val="Header"/>
              <w:rPr>
                <w:b w:val="0"/>
                <w:bCs w:val="0"/>
              </w:rPr>
            </w:pPr>
            <w:r>
              <w:rPr>
                <w:b w:val="0"/>
                <w:bCs w:val="0"/>
              </w:rPr>
              <w:t>ERCOT 110321</w:t>
            </w:r>
          </w:p>
        </w:tc>
        <w:tc>
          <w:tcPr>
            <w:tcW w:w="7560" w:type="dxa"/>
            <w:tcBorders>
              <w:top w:val="single" w:sz="4" w:space="0" w:color="auto"/>
              <w:left w:val="single" w:sz="4" w:space="0" w:color="auto"/>
              <w:bottom w:val="single" w:sz="4" w:space="0" w:color="auto"/>
              <w:right w:val="single" w:sz="4" w:space="0" w:color="auto"/>
            </w:tcBorders>
            <w:vAlign w:val="center"/>
          </w:tcPr>
          <w:p w14:paraId="3D1E3322" w14:textId="6A766A56" w:rsidR="00E368F1" w:rsidRDefault="00F158C7" w:rsidP="000B610D">
            <w:pPr>
              <w:pStyle w:val="NormalArial"/>
              <w:spacing w:before="120" w:after="120"/>
            </w:pPr>
            <w:r>
              <w:t xml:space="preserve">Proposed edits to reduce the duration requirement for ECRS to two hours, reduce the duration requirement for Non-Spin to four hours, and clarify that the focus of unannounced testing for ESRs is to verify the state of charge being reserved to provide the </w:t>
            </w:r>
            <w:r w:rsidRPr="00AF4169">
              <w:t>ECRS and/or Non-Spin</w:t>
            </w:r>
            <w:r>
              <w:t xml:space="preserve"> responsibility that is being carried in Real-Time</w:t>
            </w:r>
          </w:p>
        </w:tc>
      </w:tr>
      <w:tr w:rsidR="0003262B" w14:paraId="58E0C85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AA9FA8" w14:textId="768E33EB" w:rsidR="0003262B" w:rsidDel="0003262B" w:rsidRDefault="0003262B" w:rsidP="000B610D">
            <w:pPr>
              <w:pStyle w:val="Header"/>
              <w:rPr>
                <w:b w:val="0"/>
                <w:bCs w:val="0"/>
              </w:rPr>
            </w:pPr>
            <w:r>
              <w:rPr>
                <w:b w:val="0"/>
                <w:bCs w:val="0"/>
              </w:rPr>
              <w:t>ROS 110521</w:t>
            </w:r>
          </w:p>
        </w:tc>
        <w:tc>
          <w:tcPr>
            <w:tcW w:w="7560" w:type="dxa"/>
            <w:tcBorders>
              <w:top w:val="single" w:sz="4" w:space="0" w:color="auto"/>
              <w:left w:val="single" w:sz="4" w:space="0" w:color="auto"/>
              <w:bottom w:val="single" w:sz="4" w:space="0" w:color="auto"/>
              <w:right w:val="single" w:sz="4" w:space="0" w:color="auto"/>
            </w:tcBorders>
            <w:vAlign w:val="center"/>
          </w:tcPr>
          <w:p w14:paraId="41BBB378" w14:textId="55B6D5E4" w:rsidR="0003262B" w:rsidRDefault="009A7E8B" w:rsidP="000B610D">
            <w:pPr>
              <w:pStyle w:val="NormalArial"/>
              <w:spacing w:before="120" w:after="120"/>
            </w:pPr>
            <w:r>
              <w:rPr>
                <w:rFonts w:cs="Arial"/>
              </w:rPr>
              <w:t>Requested PRS continue to table NPRR1096 for review by the Performance, Disturbance, Compliance Working Group (PDCWG)</w:t>
            </w:r>
          </w:p>
        </w:tc>
      </w:tr>
      <w:tr w:rsidR="0003262B" w14:paraId="6151950B"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52DABC" w14:textId="5B88E31C" w:rsidR="0003262B" w:rsidDel="0003262B" w:rsidRDefault="0003262B" w:rsidP="000B610D">
            <w:pPr>
              <w:pStyle w:val="Header"/>
              <w:rPr>
                <w:b w:val="0"/>
                <w:bCs w:val="0"/>
              </w:rPr>
            </w:pPr>
            <w:r>
              <w:rPr>
                <w:b w:val="0"/>
                <w:bCs w:val="0"/>
              </w:rPr>
              <w:t>WMS 110821</w:t>
            </w:r>
          </w:p>
        </w:tc>
        <w:tc>
          <w:tcPr>
            <w:tcW w:w="7560" w:type="dxa"/>
            <w:tcBorders>
              <w:top w:val="single" w:sz="4" w:space="0" w:color="auto"/>
              <w:left w:val="single" w:sz="4" w:space="0" w:color="auto"/>
              <w:bottom w:val="single" w:sz="4" w:space="0" w:color="auto"/>
              <w:right w:val="single" w:sz="4" w:space="0" w:color="auto"/>
            </w:tcBorders>
            <w:vAlign w:val="center"/>
          </w:tcPr>
          <w:p w14:paraId="7C9E55E1" w14:textId="228CE702" w:rsidR="0003262B" w:rsidRDefault="009A7E8B" w:rsidP="000B610D">
            <w:pPr>
              <w:pStyle w:val="NormalArial"/>
              <w:spacing w:before="120" w:after="120"/>
            </w:pPr>
            <w:r>
              <w:rPr>
                <w:rFonts w:cs="Arial"/>
              </w:rPr>
              <w:t>Requested PRS continue to table NPRR1096 for review by the Wholesale Market Working Group (WM</w:t>
            </w:r>
            <w:r w:rsidR="00760E90">
              <w:rPr>
                <w:rFonts w:cs="Arial"/>
              </w:rPr>
              <w:t>W</w:t>
            </w:r>
            <w:r>
              <w:rPr>
                <w:rFonts w:cs="Arial"/>
              </w:rPr>
              <w:t>G) after review by ROS</w:t>
            </w:r>
          </w:p>
        </w:tc>
      </w:tr>
      <w:tr w:rsidR="0003262B" w14:paraId="39C19B96"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7ACE4E" w14:textId="3B0CFF9B" w:rsidR="0003262B" w:rsidDel="0003262B" w:rsidRDefault="0003262B" w:rsidP="000B610D">
            <w:pPr>
              <w:pStyle w:val="Header"/>
              <w:rPr>
                <w:b w:val="0"/>
                <w:bCs w:val="0"/>
              </w:rPr>
            </w:pPr>
            <w:r>
              <w:rPr>
                <w:b w:val="0"/>
                <w:bCs w:val="0"/>
              </w:rPr>
              <w:t>HEN 111021</w:t>
            </w:r>
          </w:p>
        </w:tc>
        <w:tc>
          <w:tcPr>
            <w:tcW w:w="7560" w:type="dxa"/>
            <w:tcBorders>
              <w:top w:val="single" w:sz="4" w:space="0" w:color="auto"/>
              <w:left w:val="single" w:sz="4" w:space="0" w:color="auto"/>
              <w:bottom w:val="single" w:sz="4" w:space="0" w:color="auto"/>
              <w:right w:val="single" w:sz="4" w:space="0" w:color="auto"/>
            </w:tcBorders>
            <w:vAlign w:val="center"/>
          </w:tcPr>
          <w:p w14:paraId="36496C04" w14:textId="00CA774D" w:rsidR="0003262B" w:rsidRDefault="009A7E8B" w:rsidP="000B610D">
            <w:pPr>
              <w:pStyle w:val="NormalArial"/>
              <w:spacing w:before="120" w:after="120"/>
            </w:pPr>
            <w:r>
              <w:t>Proposed edits to limit the duration requirement for Non-Spin and ECRS to the Resource’s Ancillary Service responsibility</w:t>
            </w:r>
          </w:p>
        </w:tc>
      </w:tr>
      <w:tr w:rsidR="0003262B" w14:paraId="540A8878"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326BA" w14:textId="5D724361" w:rsidR="0003262B" w:rsidRDefault="0003262B" w:rsidP="000B610D">
            <w:pPr>
              <w:pStyle w:val="Header"/>
              <w:rPr>
                <w:b w:val="0"/>
                <w:bCs w:val="0"/>
              </w:rPr>
            </w:pPr>
            <w:r>
              <w:rPr>
                <w:b w:val="0"/>
                <w:bCs w:val="0"/>
              </w:rPr>
              <w:lastRenderedPageBreak/>
              <w:t>Sierra Club 111121</w:t>
            </w:r>
          </w:p>
        </w:tc>
        <w:tc>
          <w:tcPr>
            <w:tcW w:w="7560" w:type="dxa"/>
            <w:tcBorders>
              <w:top w:val="single" w:sz="4" w:space="0" w:color="auto"/>
              <w:left w:val="single" w:sz="4" w:space="0" w:color="auto"/>
              <w:bottom w:val="single" w:sz="4" w:space="0" w:color="auto"/>
              <w:right w:val="single" w:sz="4" w:space="0" w:color="auto"/>
            </w:tcBorders>
            <w:vAlign w:val="center"/>
          </w:tcPr>
          <w:p w14:paraId="00A1A383" w14:textId="5283D54B" w:rsidR="0003262B" w:rsidRDefault="009A7E8B" w:rsidP="000B610D">
            <w:pPr>
              <w:pStyle w:val="NormalArial"/>
              <w:spacing w:before="120" w:after="120"/>
            </w:pPr>
            <w:r>
              <w:t>Suggested creating multiple ECRS duration obligation products and multiple Non-Spin duration obligation products ranging from 15 minutes to four hours depending on system needs</w:t>
            </w:r>
          </w:p>
        </w:tc>
      </w:tr>
      <w:tr w:rsidR="0003262B" w14:paraId="47A27224"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2242FD" w14:textId="2DB02017" w:rsidR="0003262B" w:rsidRDefault="0003262B" w:rsidP="000B610D">
            <w:pPr>
              <w:pStyle w:val="Header"/>
              <w:rPr>
                <w:b w:val="0"/>
                <w:bCs w:val="0"/>
              </w:rPr>
            </w:pPr>
            <w:r>
              <w:rPr>
                <w:b w:val="0"/>
                <w:bCs w:val="0"/>
              </w:rPr>
              <w:t>Enel Green Power 120721</w:t>
            </w:r>
          </w:p>
        </w:tc>
        <w:tc>
          <w:tcPr>
            <w:tcW w:w="7560" w:type="dxa"/>
            <w:tcBorders>
              <w:top w:val="single" w:sz="4" w:space="0" w:color="auto"/>
              <w:left w:val="single" w:sz="4" w:space="0" w:color="auto"/>
              <w:bottom w:val="single" w:sz="4" w:space="0" w:color="auto"/>
              <w:right w:val="single" w:sz="4" w:space="0" w:color="auto"/>
            </w:tcBorders>
            <w:vAlign w:val="center"/>
          </w:tcPr>
          <w:p w14:paraId="5D70B37C" w14:textId="081C97C4" w:rsidR="0003262B" w:rsidRDefault="009A7E8B" w:rsidP="000B610D">
            <w:pPr>
              <w:pStyle w:val="NormalArial"/>
              <w:spacing w:before="120" w:after="120"/>
            </w:pPr>
            <w:r>
              <w:t>Requested additional information from ERCOT, including, justification of the proposed duration requirements for these Resources, how the bidding / award for these services would work, and expected changes to existing processes</w:t>
            </w:r>
          </w:p>
        </w:tc>
      </w:tr>
      <w:tr w:rsidR="0003262B" w14:paraId="1F388979"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8E7385" w14:textId="310EA248" w:rsidR="0003262B" w:rsidRDefault="0003262B" w:rsidP="000B610D">
            <w:pPr>
              <w:pStyle w:val="Header"/>
              <w:rPr>
                <w:b w:val="0"/>
                <w:bCs w:val="0"/>
              </w:rPr>
            </w:pPr>
            <w:r>
              <w:rPr>
                <w:b w:val="0"/>
                <w:bCs w:val="0"/>
              </w:rPr>
              <w:t>Joint Commenters 010522</w:t>
            </w:r>
          </w:p>
        </w:tc>
        <w:tc>
          <w:tcPr>
            <w:tcW w:w="7560" w:type="dxa"/>
            <w:tcBorders>
              <w:top w:val="single" w:sz="4" w:space="0" w:color="auto"/>
              <w:left w:val="single" w:sz="4" w:space="0" w:color="auto"/>
              <w:bottom w:val="single" w:sz="4" w:space="0" w:color="auto"/>
              <w:right w:val="single" w:sz="4" w:space="0" w:color="auto"/>
            </w:tcBorders>
            <w:vAlign w:val="center"/>
          </w:tcPr>
          <w:p w14:paraId="7FF2C33A" w14:textId="02FAEC12" w:rsidR="0003262B" w:rsidRDefault="00BF788E" w:rsidP="000B610D">
            <w:pPr>
              <w:pStyle w:val="NormalArial"/>
              <w:spacing w:before="120" w:after="120"/>
            </w:pPr>
            <w:r>
              <w:t>Proposed edits to divide the duration requirement for Non-Spin into two groups; two hours for On-Line Non-Spin and four hours for Off-Line Non-Spin</w:t>
            </w:r>
          </w:p>
        </w:tc>
      </w:tr>
      <w:tr w:rsidR="0003262B" w14:paraId="559CA011"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4A3BF1" w14:textId="37F92B9F" w:rsidR="0003262B" w:rsidRDefault="0003262B" w:rsidP="000B610D">
            <w:pPr>
              <w:pStyle w:val="Header"/>
              <w:rPr>
                <w:b w:val="0"/>
                <w:bCs w:val="0"/>
              </w:rPr>
            </w:pPr>
            <w:r>
              <w:rPr>
                <w:b w:val="0"/>
                <w:bCs w:val="0"/>
              </w:rPr>
              <w:t>ROS 011222</w:t>
            </w:r>
          </w:p>
        </w:tc>
        <w:tc>
          <w:tcPr>
            <w:tcW w:w="7560" w:type="dxa"/>
            <w:tcBorders>
              <w:top w:val="single" w:sz="4" w:space="0" w:color="auto"/>
              <w:left w:val="single" w:sz="4" w:space="0" w:color="auto"/>
              <w:bottom w:val="single" w:sz="4" w:space="0" w:color="auto"/>
              <w:right w:val="single" w:sz="4" w:space="0" w:color="auto"/>
            </w:tcBorders>
            <w:vAlign w:val="center"/>
          </w:tcPr>
          <w:p w14:paraId="19EA8929" w14:textId="096EBA69" w:rsidR="0003262B" w:rsidRDefault="00BF788E" w:rsidP="000B610D">
            <w:pPr>
              <w:pStyle w:val="NormalArial"/>
              <w:spacing w:before="120" w:after="120"/>
            </w:pPr>
            <w:r>
              <w:t>Endorsed NPRR1096 as amended by the 11/3/21 ERCOT comments as revised by ROS to lower the duration requirement to two hours for both ECRS and Non-Spin</w:t>
            </w:r>
          </w:p>
        </w:tc>
      </w:tr>
      <w:tr w:rsidR="0003262B" w14:paraId="0EC0F2F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F271EF" w14:textId="059B73E6" w:rsidR="0003262B" w:rsidRDefault="0003262B" w:rsidP="000B610D">
            <w:pPr>
              <w:pStyle w:val="Header"/>
              <w:rPr>
                <w:b w:val="0"/>
                <w:bCs w:val="0"/>
              </w:rPr>
            </w:pPr>
            <w:r>
              <w:rPr>
                <w:b w:val="0"/>
                <w:bCs w:val="0"/>
              </w:rPr>
              <w:t>TAEBA 011222</w:t>
            </w:r>
          </w:p>
        </w:tc>
        <w:tc>
          <w:tcPr>
            <w:tcW w:w="7560" w:type="dxa"/>
            <w:tcBorders>
              <w:top w:val="single" w:sz="4" w:space="0" w:color="auto"/>
              <w:left w:val="single" w:sz="4" w:space="0" w:color="auto"/>
              <w:bottom w:val="single" w:sz="4" w:space="0" w:color="auto"/>
              <w:right w:val="single" w:sz="4" w:space="0" w:color="auto"/>
            </w:tcBorders>
            <w:vAlign w:val="center"/>
          </w:tcPr>
          <w:p w14:paraId="0009B066" w14:textId="68EAB513" w:rsidR="0003262B" w:rsidRDefault="00BF788E" w:rsidP="000B610D">
            <w:pPr>
              <w:pStyle w:val="NormalArial"/>
              <w:spacing w:before="120" w:after="120"/>
            </w:pPr>
            <w:r>
              <w:t xml:space="preserve">Expressed concerns with NPRR1096 </w:t>
            </w:r>
          </w:p>
        </w:tc>
      </w:tr>
      <w:tr w:rsidR="0003262B" w14:paraId="36CF68C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3BA00F" w14:textId="63F89D2D" w:rsidR="0003262B" w:rsidRDefault="0003262B" w:rsidP="000B610D">
            <w:pPr>
              <w:pStyle w:val="Header"/>
              <w:rPr>
                <w:b w:val="0"/>
                <w:bCs w:val="0"/>
              </w:rPr>
            </w:pPr>
            <w:r>
              <w:rPr>
                <w:b w:val="0"/>
                <w:bCs w:val="0"/>
              </w:rPr>
              <w:t>ERCOT 020122</w:t>
            </w:r>
          </w:p>
        </w:tc>
        <w:tc>
          <w:tcPr>
            <w:tcW w:w="7560" w:type="dxa"/>
            <w:tcBorders>
              <w:top w:val="single" w:sz="4" w:space="0" w:color="auto"/>
              <w:left w:val="single" w:sz="4" w:space="0" w:color="auto"/>
              <w:bottom w:val="single" w:sz="4" w:space="0" w:color="auto"/>
              <w:right w:val="single" w:sz="4" w:space="0" w:color="auto"/>
            </w:tcBorders>
            <w:vAlign w:val="center"/>
          </w:tcPr>
          <w:p w14:paraId="2F7857DC" w14:textId="71DAB957" w:rsidR="0003262B" w:rsidRDefault="00BF788E" w:rsidP="000B610D">
            <w:pPr>
              <w:pStyle w:val="NormalArial"/>
              <w:spacing w:before="120" w:after="120"/>
            </w:pPr>
            <w:r>
              <w:t>Provided historical data regarding Non-Spin deployments and reiterated support for 11/3/21 ERCOT comments</w:t>
            </w:r>
          </w:p>
        </w:tc>
      </w:tr>
      <w:tr w:rsidR="0003262B" w14:paraId="47EC88A4"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00D602" w14:textId="7FF4A96E" w:rsidR="0003262B" w:rsidRDefault="0003262B" w:rsidP="000B610D">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3A1EBAAE" w14:textId="17EA52FC" w:rsidR="0003262B" w:rsidRDefault="00BF788E" w:rsidP="000B610D">
            <w:pPr>
              <w:pStyle w:val="NormalArial"/>
              <w:spacing w:before="120" w:after="120"/>
            </w:pPr>
            <w:r>
              <w:rPr>
                <w:rFonts w:cs="Arial"/>
              </w:rPr>
              <w:t>Endorsed NPRR1096 as amended by the 11/3/21 ERCOT comments</w:t>
            </w:r>
          </w:p>
        </w:tc>
      </w:tr>
      <w:tr w:rsidR="0003262B" w14:paraId="4BB7093F"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802AC8" w14:textId="57471FF0" w:rsidR="0003262B" w:rsidRDefault="0003262B" w:rsidP="000B610D">
            <w:pPr>
              <w:pStyle w:val="Header"/>
              <w:rPr>
                <w:b w:val="0"/>
                <w:bCs w:val="0"/>
              </w:rPr>
            </w:pPr>
            <w:r>
              <w:rPr>
                <w:b w:val="0"/>
                <w:bCs w:val="0"/>
              </w:rPr>
              <w:t>KCE 020722</w:t>
            </w:r>
          </w:p>
        </w:tc>
        <w:tc>
          <w:tcPr>
            <w:tcW w:w="7560" w:type="dxa"/>
            <w:tcBorders>
              <w:top w:val="single" w:sz="4" w:space="0" w:color="auto"/>
              <w:left w:val="single" w:sz="4" w:space="0" w:color="auto"/>
              <w:bottom w:val="single" w:sz="4" w:space="0" w:color="auto"/>
              <w:right w:val="single" w:sz="4" w:space="0" w:color="auto"/>
            </w:tcBorders>
            <w:vAlign w:val="center"/>
          </w:tcPr>
          <w:p w14:paraId="7AF608A8" w14:textId="1DE947BE" w:rsidR="0003262B" w:rsidRDefault="00BF788E" w:rsidP="000B610D">
            <w:pPr>
              <w:pStyle w:val="NormalArial"/>
              <w:spacing w:before="120" w:after="120"/>
            </w:pPr>
            <w:r>
              <w:t xml:space="preserve">Proposed additional edits to the 11/3/21 ERCOT comments to ensure ESRs maintain sufficient state of charge to provide their full Non-Spin responsibility over </w:t>
            </w:r>
            <w:r w:rsidR="00925A13">
              <w:t>all possible consecutive four-hour periods of the Operating Day</w:t>
            </w:r>
          </w:p>
        </w:tc>
      </w:tr>
    </w:tbl>
    <w:p w14:paraId="43702966" w14:textId="77777777" w:rsidR="00D55A02" w:rsidRDefault="00D55A02" w:rsidP="00D55A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5A02" w:rsidRPr="001B6509" w14:paraId="79FC6B88" w14:textId="77777777" w:rsidTr="00465C49">
        <w:trPr>
          <w:trHeight w:val="350"/>
        </w:trPr>
        <w:tc>
          <w:tcPr>
            <w:tcW w:w="10440" w:type="dxa"/>
            <w:tcBorders>
              <w:bottom w:val="single" w:sz="4" w:space="0" w:color="auto"/>
            </w:tcBorders>
            <w:shd w:val="clear" w:color="auto" w:fill="FFFFFF"/>
            <w:vAlign w:val="center"/>
          </w:tcPr>
          <w:p w14:paraId="40F1093E" w14:textId="77777777" w:rsidR="00D55A02" w:rsidRPr="001B6509" w:rsidRDefault="00D55A02" w:rsidP="00465C49">
            <w:pPr>
              <w:tabs>
                <w:tab w:val="center" w:pos="4320"/>
                <w:tab w:val="right" w:pos="8640"/>
              </w:tabs>
              <w:jc w:val="center"/>
              <w:rPr>
                <w:rFonts w:ascii="Arial" w:hAnsi="Arial"/>
                <w:b/>
                <w:bCs/>
              </w:rPr>
            </w:pPr>
            <w:r w:rsidRPr="001B6509">
              <w:rPr>
                <w:rFonts w:ascii="Arial" w:hAnsi="Arial"/>
                <w:b/>
                <w:bCs/>
              </w:rPr>
              <w:t>Market Rules Notes</w:t>
            </w:r>
          </w:p>
        </w:tc>
      </w:tr>
    </w:tbl>
    <w:p w14:paraId="4947212E" w14:textId="74F16333" w:rsidR="00F158C7" w:rsidRDefault="00F158C7" w:rsidP="00F158C7">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6229EECC" w14:textId="3EE25D35" w:rsidR="00D55A02" w:rsidRPr="00A60BBA" w:rsidRDefault="00D55A02" w:rsidP="00D55A02">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1093, </w:t>
      </w:r>
      <w:r w:rsidRPr="00D55A02">
        <w:rPr>
          <w:rFonts w:ascii="Arial" w:hAnsi="Arial" w:cs="Arial"/>
        </w:rPr>
        <w:t>Load Resource Participation in Non-Spinning Reserve</w:t>
      </w:r>
      <w:r w:rsidR="00F158C7">
        <w:rPr>
          <w:rFonts w:ascii="Arial" w:hAnsi="Arial" w:cs="Arial"/>
        </w:rPr>
        <w:t xml:space="preserve"> (incorporated 11/1/21)</w:t>
      </w:r>
    </w:p>
    <w:p w14:paraId="7918194F" w14:textId="00A7CD4D" w:rsidR="009A3772" w:rsidRPr="00D55A02" w:rsidRDefault="00D55A02" w:rsidP="00D55A02">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4EA634" w14:textId="77777777">
        <w:trPr>
          <w:trHeight w:val="350"/>
        </w:trPr>
        <w:tc>
          <w:tcPr>
            <w:tcW w:w="10440" w:type="dxa"/>
            <w:tcBorders>
              <w:bottom w:val="single" w:sz="4" w:space="0" w:color="auto"/>
            </w:tcBorders>
            <w:shd w:val="clear" w:color="auto" w:fill="FFFFFF"/>
            <w:vAlign w:val="center"/>
          </w:tcPr>
          <w:p w14:paraId="2C8FDE44" w14:textId="77777777" w:rsidR="009A3772" w:rsidRDefault="009A3772">
            <w:pPr>
              <w:pStyle w:val="Header"/>
              <w:jc w:val="center"/>
            </w:pPr>
            <w:r>
              <w:t>Proposed Protocol Language Revision</w:t>
            </w:r>
          </w:p>
        </w:tc>
      </w:tr>
    </w:tbl>
    <w:p w14:paraId="7D793D83" w14:textId="77777777" w:rsidR="00142DC5" w:rsidRDefault="00142DC5" w:rsidP="00142DC5">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42DC5" w14:paraId="0C3A0F0F" w14:textId="77777777" w:rsidTr="00817D62">
        <w:trPr>
          <w:trHeight w:val="476"/>
        </w:trPr>
        <w:tc>
          <w:tcPr>
            <w:tcW w:w="9350" w:type="dxa"/>
            <w:shd w:val="clear" w:color="auto" w:fill="E0E0E0"/>
          </w:tcPr>
          <w:p w14:paraId="2F39BB5C" w14:textId="77777777" w:rsidR="00142DC5" w:rsidRPr="00625E9F" w:rsidRDefault="00142DC5" w:rsidP="00817D62">
            <w:pPr>
              <w:pStyle w:val="Instructions"/>
              <w:spacing w:before="120"/>
            </w:pPr>
            <w:r>
              <w:t>[NPRR863</w:t>
            </w:r>
            <w:r w:rsidRPr="00625E9F">
              <w:t>:  Insert the following definition “</w:t>
            </w:r>
            <w:r w:rsidRPr="0089065D">
              <w:t>ERCOT Contingency Reserve Service (ECRS)</w:t>
            </w:r>
            <w:r w:rsidRPr="00625E9F">
              <w:t>” upon system implementation:]</w:t>
            </w:r>
          </w:p>
          <w:p w14:paraId="54D57A22" w14:textId="77777777" w:rsidR="00142DC5" w:rsidRDefault="00142DC5" w:rsidP="00817D62">
            <w:pPr>
              <w:spacing w:after="240"/>
              <w:rPr>
                <w:b/>
              </w:rPr>
            </w:pPr>
            <w:r w:rsidRPr="00DF0365">
              <w:rPr>
                <w:b/>
              </w:rPr>
              <w:lastRenderedPageBreak/>
              <w:t>ERCOT Contingency Reserve Service (ECRS)</w:t>
            </w:r>
            <w:r>
              <w:rPr>
                <w:b/>
              </w:rPr>
              <w:t xml:space="preserve"> </w:t>
            </w:r>
          </w:p>
          <w:p w14:paraId="1CBB4FA8" w14:textId="77777777" w:rsidR="00142DC5" w:rsidRPr="0003648D" w:rsidRDefault="00142DC5" w:rsidP="00817D62">
            <w:pPr>
              <w:spacing w:after="240"/>
              <w:rPr>
                <w:iCs/>
              </w:rPr>
            </w:pPr>
            <w:r w:rsidRPr="0003648D">
              <w:rPr>
                <w:iCs/>
              </w:rPr>
              <w:t xml:space="preserve">An Ancillary Service that provides operating reserves that is intended to: </w:t>
            </w:r>
          </w:p>
          <w:p w14:paraId="58EBA9AF" w14:textId="77777777" w:rsidR="00142DC5" w:rsidRPr="0003648D" w:rsidRDefault="00142DC5" w:rsidP="00817D62">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63D98D9E" w14:textId="77777777" w:rsidR="00142DC5" w:rsidRPr="0003648D" w:rsidRDefault="00142DC5" w:rsidP="00817D62">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4" w:author="ERCOT" w:date="2021-08-03T22:58:00Z">
              <w:r w:rsidRPr="0003648D" w:rsidDel="009D7B16">
                <w:delText>and</w:delText>
              </w:r>
            </w:del>
            <w:r w:rsidRPr="0003648D">
              <w:t xml:space="preserve"> </w:t>
            </w:r>
          </w:p>
          <w:p w14:paraId="2C1AC795" w14:textId="77777777" w:rsidR="00142DC5" w:rsidRPr="009D7B16" w:rsidRDefault="00142DC5" w:rsidP="00817D62">
            <w:pPr>
              <w:spacing w:after="240"/>
              <w:ind w:left="1440" w:hanging="720"/>
              <w:rPr>
                <w:ins w:id="5" w:author="ERCOT" w:date="2021-08-02T22:20:00Z"/>
              </w:rPr>
            </w:pPr>
            <w:r w:rsidRPr="0003648D">
              <w:t>(c)</w:t>
            </w:r>
            <w:r w:rsidRPr="0003648D">
              <w:tab/>
              <w:t>Provide backup regulation</w:t>
            </w:r>
            <w:ins w:id="6" w:author="ERCOT" w:date="2021-08-03T22:58:00Z">
              <w:r>
                <w:t>; and</w:t>
              </w:r>
            </w:ins>
            <w:del w:id="7" w:author="ERCOT" w:date="2021-08-03T22:58:00Z">
              <w:r w:rsidRPr="0003648D" w:rsidDel="009D7B16">
                <w:delText>.</w:delText>
              </w:r>
            </w:del>
          </w:p>
          <w:p w14:paraId="1A676929" w14:textId="77777777" w:rsidR="00142DC5" w:rsidRPr="0050179C" w:rsidRDefault="00142DC5" w:rsidP="00817D62">
            <w:pPr>
              <w:tabs>
                <w:tab w:val="left" w:pos="1530"/>
              </w:tabs>
              <w:spacing w:after="240"/>
              <w:ind w:left="1440" w:hanging="720"/>
            </w:pPr>
            <w:ins w:id="8" w:author="ERCOT" w:date="2021-08-02T22:20:00Z">
              <w:r>
                <w:t>(d)</w:t>
              </w:r>
            </w:ins>
            <w:ins w:id="9" w:author="ERCOT" w:date="2021-08-02T22:21:00Z">
              <w:r>
                <w:t xml:space="preserve"> </w:t>
              </w:r>
            </w:ins>
            <w:ins w:id="10" w:author="ERCOT" w:date="2021-08-02T22:22:00Z">
              <w:r>
                <w:t xml:space="preserve">      </w:t>
              </w:r>
            </w:ins>
            <w:ins w:id="11" w:author="ERCOT" w:date="2021-08-03T23:05:00Z">
              <w:r>
                <w:t xml:space="preserve">Be sustained at </w:t>
              </w:r>
            </w:ins>
            <w:ins w:id="12" w:author="ERCOT" w:date="2021-08-03T13:24:00Z">
              <w:r>
                <w:t xml:space="preserve">a </w:t>
              </w:r>
            </w:ins>
            <w:ins w:id="13" w:author="ERCOT" w:date="2021-08-03T13:25:00Z">
              <w:r>
                <w:t xml:space="preserve">specified </w:t>
              </w:r>
            </w:ins>
            <w:ins w:id="14" w:author="ERCOT" w:date="2021-08-03T13:24:00Z">
              <w:r>
                <w:t xml:space="preserve">level </w:t>
              </w:r>
            </w:ins>
            <w:ins w:id="15" w:author="ERCOT" w:date="2021-08-03T13:25:00Z">
              <w:r>
                <w:t xml:space="preserve">for </w:t>
              </w:r>
            </w:ins>
            <w:ins w:id="16" w:author="ERCOT 110321" w:date="2021-11-02T10:12:00Z">
              <w:r>
                <w:t>two</w:t>
              </w:r>
            </w:ins>
            <w:ins w:id="17" w:author="ERCOT" w:date="2021-08-03T22:57:00Z">
              <w:del w:id="18" w:author="ERCOT 110321" w:date="2021-11-02T10:12:00Z">
                <w:r w:rsidDel="007411AF">
                  <w:delText>six</w:delText>
                </w:r>
              </w:del>
            </w:ins>
            <w:ins w:id="19" w:author="ERCOT" w:date="2021-08-02T22:21:00Z">
              <w:r>
                <w:t xml:space="preserve"> consecutive hours</w:t>
              </w:r>
            </w:ins>
            <w:ins w:id="20" w:author="ERCOT" w:date="2021-08-16T14:07:00Z">
              <w:r>
                <w:t>.</w:t>
              </w:r>
            </w:ins>
          </w:p>
        </w:tc>
      </w:tr>
    </w:tbl>
    <w:p w14:paraId="4D363DA9" w14:textId="77777777" w:rsidR="00142DC5" w:rsidRPr="004222A1" w:rsidRDefault="00142DC5" w:rsidP="00C43509">
      <w:pPr>
        <w:pStyle w:val="H2"/>
        <w:rPr>
          <w:b w:val="0"/>
          <w:lang w:val="it-IT"/>
        </w:rPr>
      </w:pPr>
      <w:bookmarkStart w:id="21" w:name="_Toc80425661"/>
      <w:bookmarkStart w:id="22" w:name="_Toc118224543"/>
      <w:bookmarkStart w:id="23" w:name="_Toc118909611"/>
      <w:bookmarkStart w:id="24" w:name="_Toc205190436"/>
      <w:r w:rsidRPr="004222A1">
        <w:rPr>
          <w:lang w:val="it-IT"/>
        </w:rPr>
        <w:lastRenderedPageBreak/>
        <w:t>Non-Spinning Reserve (Non-Spin)</w:t>
      </w:r>
      <w:bookmarkEnd w:id="21"/>
      <w:bookmarkEnd w:id="22"/>
      <w:bookmarkEnd w:id="23"/>
      <w:bookmarkEnd w:id="24"/>
      <w:r w:rsidRPr="004222A1">
        <w:rPr>
          <w:lang w:val="it-IT"/>
        </w:rPr>
        <w:t xml:space="preserve"> </w:t>
      </w:r>
    </w:p>
    <w:p w14:paraId="34E8564F" w14:textId="77777777" w:rsidR="00142DC5" w:rsidRDefault="00142DC5" w:rsidP="00142DC5">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25" w:author="ERCOT 110321" w:date="2021-11-02T10:12:00Z">
        <w:r>
          <w:t>four</w:t>
        </w:r>
      </w:ins>
      <w:ins w:id="26" w:author="ERCOT" w:date="2021-08-03T22:57:00Z">
        <w:del w:id="27" w:author="ERCOT 110321" w:date="2021-11-02T10:12:00Z">
          <w:r w:rsidDel="007411AF">
            <w:delText>six</w:delText>
          </w:r>
        </w:del>
      </w:ins>
      <w:ins w:id="28" w:author="ERCOT" w:date="2021-08-02T22:22:00Z">
        <w:r>
          <w:t xml:space="preserve"> consecutive</w:t>
        </w:r>
      </w:ins>
      <w:del w:id="29" w:author="ERCOT" w:date="2021-08-02T22:22:00Z">
        <w:r w:rsidDel="00370864">
          <w:delText>one</w:delText>
        </w:r>
      </w:del>
      <w:r>
        <w:t xml:space="preserve"> hour</w:t>
      </w:r>
      <w:ins w:id="30" w:author="ERCOT" w:date="2021-08-02T22:23:00Z">
        <w:r>
          <w:t>s</w:t>
        </w:r>
      </w:ins>
      <w:r>
        <w:t>.  Non-Spin may also be provided from unloaded On-Line capacity that meets the 30-minute response requirements</w:t>
      </w:r>
      <w:ins w:id="31" w:author="ERCOT" w:date="2021-08-02T22:23:00Z">
        <w:r>
          <w:t>,</w:t>
        </w:r>
      </w:ins>
      <w:r>
        <w:t xml:space="preserve"> </w:t>
      </w:r>
      <w:del w:id="32" w:author="ERCOT" w:date="2021-08-02T22:23:00Z">
        <w:r w:rsidDel="00370864">
          <w:delText xml:space="preserve">and </w:delText>
        </w:r>
      </w:del>
      <w:r>
        <w:t>that is reserved exclusively for use for this service</w:t>
      </w:r>
      <w:ins w:id="33" w:author="ERCOT" w:date="2021-08-02T22:23:00Z">
        <w:r>
          <w:t xml:space="preserve"> and </w:t>
        </w:r>
      </w:ins>
      <w:ins w:id="34" w:author="ERCOT" w:date="2021-08-02T22:25:00Z">
        <w:r>
          <w:t xml:space="preserve">that can </w:t>
        </w:r>
      </w:ins>
      <w:ins w:id="35" w:author="ERCOT" w:date="2021-08-03T23:06:00Z">
        <w:r>
          <w:t>be sustained</w:t>
        </w:r>
      </w:ins>
      <w:ins w:id="36" w:author="ERCOT" w:date="2021-08-03T23:05:00Z">
        <w:r>
          <w:t xml:space="preserve"> at a specified level</w:t>
        </w:r>
      </w:ins>
      <w:ins w:id="37" w:author="ERCOT" w:date="2021-08-02T22:24:00Z">
        <w:r>
          <w:t xml:space="preserve"> for at least </w:t>
        </w:r>
      </w:ins>
      <w:ins w:id="38" w:author="ERCOT 110321" w:date="2021-11-02T10:12:00Z">
        <w:r>
          <w:t>four</w:t>
        </w:r>
      </w:ins>
      <w:ins w:id="39" w:author="ERCOT" w:date="2021-08-03T22:57:00Z">
        <w:del w:id="40" w:author="ERCOT 110321" w:date="2021-11-02T10:12:00Z">
          <w:r w:rsidDel="007411AF">
            <w:delText>six</w:delText>
          </w:r>
        </w:del>
      </w:ins>
      <w:ins w:id="41" w:author="ERCOT" w:date="2021-08-02T22:24:00Z">
        <w:r>
          <w:t xml:space="preserve"> consecutive hours</w:t>
        </w:r>
      </w:ins>
      <w:r>
        <w:t xml:space="preserve">. </w:t>
      </w:r>
    </w:p>
    <w:p w14:paraId="5043ED57" w14:textId="77777777" w:rsidR="00142DC5" w:rsidRDefault="00142DC5" w:rsidP="00142DC5">
      <w:pPr>
        <w:pStyle w:val="H3"/>
        <w:spacing w:before="480"/>
      </w:pPr>
      <w:bookmarkStart w:id="42" w:name="_Toc75942588"/>
      <w:r>
        <w:t>3.17.3</w:t>
      </w:r>
      <w:r>
        <w:tab/>
        <w:t>Non-Spinning Reserve Service</w:t>
      </w:r>
      <w:bookmarkEnd w:id="42"/>
    </w:p>
    <w:p w14:paraId="58F4F7DF" w14:textId="77777777" w:rsidR="00142DC5" w:rsidRDefault="00142DC5" w:rsidP="00142DC5">
      <w:pPr>
        <w:pStyle w:val="BodyTextNumbered"/>
      </w:pPr>
      <w:r>
        <w:t>(1)</w:t>
      </w:r>
      <w:r>
        <w:tab/>
        <w:t>Non-Spinning Reserve (Non-Spin) Service is provided by using:</w:t>
      </w:r>
    </w:p>
    <w:p w14:paraId="48D61AF9" w14:textId="77777777" w:rsidR="00142DC5" w:rsidRDefault="00142DC5" w:rsidP="00142DC5">
      <w:pPr>
        <w:pStyle w:val="List"/>
        <w:ind w:left="1440"/>
      </w:pPr>
      <w:r>
        <w:t>(a)</w:t>
      </w:r>
      <w:r>
        <w:tab/>
        <w:t xml:space="preserve">Generation Resources, whether On-Line or Off-Line, capable of: </w:t>
      </w:r>
    </w:p>
    <w:p w14:paraId="58D5B10D" w14:textId="77777777" w:rsidR="00142DC5" w:rsidRDefault="00142DC5" w:rsidP="00142DC5">
      <w:pPr>
        <w:pStyle w:val="List2"/>
        <w:ind w:left="2160"/>
      </w:pPr>
      <w:r>
        <w:t>(i)</w:t>
      </w:r>
      <w:r>
        <w:tab/>
        <w:t xml:space="preserve">Being synchronized and ramped to a specified output level within 30 minutes; and </w:t>
      </w:r>
    </w:p>
    <w:p w14:paraId="18F61D76" w14:textId="77777777" w:rsidR="00142DC5" w:rsidRDefault="00142DC5" w:rsidP="00142DC5">
      <w:pPr>
        <w:pStyle w:val="List2"/>
        <w:ind w:left="2160"/>
      </w:pPr>
      <w:r>
        <w:t>(ii)</w:t>
      </w:r>
      <w:r>
        <w:tab/>
        <w:t xml:space="preserve">Running at a specified output level for at least </w:t>
      </w:r>
      <w:del w:id="43" w:author="ERCOT" w:date="2021-08-02T22:44:00Z">
        <w:r w:rsidDel="00171421">
          <w:delText xml:space="preserve">one </w:delText>
        </w:r>
      </w:del>
      <w:ins w:id="44" w:author="ERCOT 110321" w:date="2021-11-02T10:12:00Z">
        <w:r>
          <w:t>four</w:t>
        </w:r>
      </w:ins>
      <w:ins w:id="45" w:author="ERCOT" w:date="2021-08-03T22:57:00Z">
        <w:del w:id="46" w:author="ERCOT 110321" w:date="2021-11-02T10:12:00Z">
          <w:r w:rsidDel="007411AF">
            <w:delText>six</w:delText>
          </w:r>
        </w:del>
      </w:ins>
      <w:ins w:id="47" w:author="ERCOT" w:date="2021-08-02T22:44:00Z">
        <w:r>
          <w:t xml:space="preserve"> consecutive </w:t>
        </w:r>
      </w:ins>
      <w:r>
        <w:t>hour</w:t>
      </w:r>
      <w:ins w:id="48" w:author="ERCOT" w:date="2021-08-02T22:44:00Z">
        <w:r>
          <w:t>s</w:t>
        </w:r>
      </w:ins>
      <w:r>
        <w:t>; or</w:t>
      </w:r>
    </w:p>
    <w:p w14:paraId="34D4F443" w14:textId="77777777" w:rsidR="00142DC5" w:rsidRDefault="00142DC5" w:rsidP="00142DC5">
      <w:pPr>
        <w:pStyle w:val="List"/>
        <w:ind w:left="1440"/>
      </w:pPr>
      <w:r>
        <w:t>(b)</w:t>
      </w:r>
      <w:r>
        <w:tab/>
        <w:t>Controllable Load Resources qualified for Dispatch by Security-Constrained Economic Dispatch (SCED) and capable of:</w:t>
      </w:r>
    </w:p>
    <w:p w14:paraId="68AB7140" w14:textId="77777777" w:rsidR="00142DC5" w:rsidRDefault="00142DC5" w:rsidP="00142DC5">
      <w:pPr>
        <w:pStyle w:val="List2"/>
        <w:ind w:left="2160"/>
      </w:pPr>
      <w:r>
        <w:t>(i)</w:t>
      </w:r>
      <w:r>
        <w:tab/>
        <w:t xml:space="preserve">Ramping to an ERCOT-instructed consumption level within 30 minutes; and </w:t>
      </w:r>
    </w:p>
    <w:p w14:paraId="142485F6" w14:textId="77777777" w:rsidR="00142DC5" w:rsidRDefault="00142DC5" w:rsidP="00142DC5">
      <w:pPr>
        <w:pStyle w:val="List2"/>
        <w:ind w:left="2160"/>
      </w:pPr>
      <w:r>
        <w:t>(ii)</w:t>
      </w:r>
      <w:r>
        <w:tab/>
        <w:t xml:space="preserve">Consuming at the ERCOT-instructed level for at least </w:t>
      </w:r>
      <w:del w:id="49" w:author="ERCOT" w:date="2021-08-02T22:44:00Z">
        <w:r w:rsidDel="00171421">
          <w:delText xml:space="preserve">one </w:delText>
        </w:r>
      </w:del>
      <w:ins w:id="50" w:author="ERCOT 110321" w:date="2021-11-02T10:12:00Z">
        <w:r>
          <w:t>four</w:t>
        </w:r>
      </w:ins>
      <w:ins w:id="51" w:author="ERCOT" w:date="2021-08-03T22:57:00Z">
        <w:del w:id="52" w:author="ERCOT 110321" w:date="2021-11-02T10:12:00Z">
          <w:r w:rsidDel="007411AF">
            <w:delText>six</w:delText>
          </w:r>
        </w:del>
      </w:ins>
      <w:ins w:id="53" w:author="ERCOT" w:date="2021-08-02T22:44:00Z">
        <w:r>
          <w:t xml:space="preserve"> consecutive </w:t>
        </w:r>
      </w:ins>
      <w:r>
        <w:t>hour</w:t>
      </w:r>
      <w:ins w:id="54" w:author="ERCOT" w:date="2021-08-02T22:44:00Z">
        <w:r>
          <w:t>s</w:t>
        </w:r>
      </w:ins>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3509" w14:paraId="59C99E50"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428A3C1C" w14:textId="77777777" w:rsidR="00C43509" w:rsidRDefault="00C43509" w:rsidP="00817D62">
            <w:pPr>
              <w:spacing w:before="120" w:after="240"/>
              <w:rPr>
                <w:b/>
                <w:i/>
              </w:rPr>
            </w:pPr>
            <w:r>
              <w:rPr>
                <w:b/>
                <w:i/>
              </w:rPr>
              <w:lastRenderedPageBreak/>
              <w:t>[NPRR1093</w:t>
            </w:r>
            <w:r w:rsidRPr="004B0726">
              <w:rPr>
                <w:b/>
                <w:i/>
              </w:rPr>
              <w:t xml:space="preserve">: </w:t>
            </w:r>
            <w:r>
              <w:rPr>
                <w:b/>
                <w:i/>
              </w:rPr>
              <w:t xml:space="preserve"> Insert paragraph (c) below upon system implementation:</w:t>
            </w:r>
            <w:r w:rsidRPr="004B0726">
              <w:rPr>
                <w:b/>
                <w:i/>
              </w:rPr>
              <w:t>]</w:t>
            </w:r>
          </w:p>
          <w:p w14:paraId="4C30DEE7" w14:textId="77777777" w:rsidR="00C43509" w:rsidRDefault="00C43509" w:rsidP="00817D62">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09E430DE" w14:textId="77777777" w:rsidR="00C43509" w:rsidRPr="0065726C" w:rsidRDefault="00C43509" w:rsidP="00817D62">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12336C2C" w14:textId="77777777" w:rsidR="00C43509" w:rsidRPr="00A67CAE" w:rsidRDefault="00C43509" w:rsidP="00817D62">
            <w:pPr>
              <w:spacing w:after="240"/>
              <w:ind w:left="2160" w:hanging="720"/>
            </w:pPr>
            <w:r w:rsidRPr="00444A38">
              <w:t>(ii)</w:t>
            </w:r>
            <w:r w:rsidRPr="00444A38">
              <w:tab/>
              <w:t>Maintaining that deployment until recalled.</w:t>
            </w:r>
          </w:p>
        </w:tc>
      </w:tr>
    </w:tbl>
    <w:p w14:paraId="5833DC72" w14:textId="22BCF794" w:rsidR="00142DC5" w:rsidRDefault="00142DC5" w:rsidP="00C43509">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42DC5" w14:paraId="79DA7B6E"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tcPr>
          <w:p w14:paraId="589CF673" w14:textId="77777777" w:rsidR="00142DC5" w:rsidRDefault="00142DC5" w:rsidP="00817D62">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18A78F58" w14:textId="77777777" w:rsidR="00142DC5" w:rsidRPr="0003648D" w:rsidRDefault="00142DC5" w:rsidP="00817D62">
            <w:pPr>
              <w:keepNext/>
              <w:tabs>
                <w:tab w:val="left" w:pos="1080"/>
              </w:tabs>
              <w:spacing w:before="240" w:after="240"/>
              <w:ind w:left="1080" w:hanging="1080"/>
              <w:outlineLvl w:val="2"/>
              <w:rPr>
                <w:b/>
                <w:bCs/>
                <w:i/>
              </w:rPr>
            </w:pPr>
            <w:bookmarkStart w:id="55" w:name="_Toc75942589"/>
            <w:r w:rsidRPr="0003648D">
              <w:rPr>
                <w:b/>
                <w:bCs/>
                <w:i/>
              </w:rPr>
              <w:t>3.17.4</w:t>
            </w:r>
            <w:r w:rsidRPr="0003648D">
              <w:rPr>
                <w:b/>
                <w:bCs/>
                <w:i/>
              </w:rPr>
              <w:tab/>
            </w:r>
            <w:r w:rsidRPr="007279C0">
              <w:rPr>
                <w:b/>
                <w:bCs/>
                <w:i/>
              </w:rPr>
              <w:t>ERCOT Co</w:t>
            </w:r>
            <w:r>
              <w:rPr>
                <w:b/>
                <w:bCs/>
                <w:i/>
              </w:rPr>
              <w:t>ntingency Reserve Service</w:t>
            </w:r>
            <w:bookmarkEnd w:id="55"/>
            <w:r w:rsidRPr="0003648D">
              <w:rPr>
                <w:b/>
                <w:bCs/>
                <w:i/>
              </w:rPr>
              <w:t xml:space="preserve"> </w:t>
            </w:r>
          </w:p>
          <w:p w14:paraId="6F32D638" w14:textId="77777777" w:rsidR="00142DC5" w:rsidRPr="0003648D" w:rsidRDefault="00142DC5" w:rsidP="00817D62">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56" w:author="ERCOT" w:date="2021-08-02T22:51:00Z">
              <w:r>
                <w:rPr>
                  <w:iCs/>
                </w:rPr>
                <w:t xml:space="preserve">that </w:t>
              </w:r>
            </w:ins>
            <w:ins w:id="57" w:author="ERCOT" w:date="2021-08-03T23:07:00Z">
              <w:r>
                <w:rPr>
                  <w:iCs/>
                </w:rPr>
                <w:t xml:space="preserve">is provided using capacity that </w:t>
              </w:r>
            </w:ins>
            <w:ins w:id="58" w:author="ERCOT" w:date="2021-08-02T22:51:00Z">
              <w:r>
                <w:rPr>
                  <w:iCs/>
                </w:rPr>
                <w:t xml:space="preserve">can </w:t>
              </w:r>
            </w:ins>
            <w:ins w:id="59" w:author="ERCOT" w:date="2021-08-03T23:07:00Z">
              <w:r>
                <w:rPr>
                  <w:iCs/>
                </w:rPr>
                <w:t xml:space="preserve">be </w:t>
              </w:r>
            </w:ins>
            <w:ins w:id="60" w:author="ERCOT" w:date="2021-09-17T16:01:00Z">
              <w:r>
                <w:rPr>
                  <w:iCs/>
                </w:rPr>
                <w:t xml:space="preserve">sustained at a specified level for </w:t>
              </w:r>
            </w:ins>
            <w:ins w:id="61" w:author="ERCOT 110321" w:date="2021-11-02T10:12:00Z">
              <w:r>
                <w:rPr>
                  <w:iCs/>
                </w:rPr>
                <w:t>two</w:t>
              </w:r>
            </w:ins>
            <w:ins w:id="62" w:author="ERCOT" w:date="2021-08-03T22:57:00Z">
              <w:del w:id="63" w:author="ERCOT 110321" w:date="2021-11-02T10:12:00Z">
                <w:r w:rsidDel="007411AF">
                  <w:rPr>
                    <w:iCs/>
                  </w:rPr>
                  <w:delText>six</w:delText>
                </w:r>
              </w:del>
            </w:ins>
            <w:ins w:id="64" w:author="ERCOT" w:date="2021-08-02T22:51:00Z">
              <w:r>
                <w:rPr>
                  <w:iCs/>
                </w:rPr>
                <w:t xml:space="preserve"> consecutive hours and is </w:t>
              </w:r>
            </w:ins>
            <w:r w:rsidRPr="0003648D">
              <w:rPr>
                <w:iCs/>
              </w:rPr>
              <w:t>used to restore or maintain the frequency of the ERCOT System:</w:t>
            </w:r>
          </w:p>
          <w:p w14:paraId="0C51057A" w14:textId="77777777" w:rsidR="00142DC5" w:rsidRPr="0003648D" w:rsidRDefault="00142DC5" w:rsidP="00817D62">
            <w:pPr>
              <w:spacing w:after="240"/>
              <w:ind w:left="1440" w:hanging="720"/>
            </w:pPr>
            <w:r w:rsidRPr="0003648D">
              <w:t>(a)</w:t>
            </w:r>
            <w:r w:rsidRPr="0003648D">
              <w:tab/>
              <w:t xml:space="preserve">In response to significant depletion of </w:t>
            </w:r>
            <w:r>
              <w:t>RRS</w:t>
            </w:r>
            <w:r w:rsidRPr="0003648D">
              <w:t>;</w:t>
            </w:r>
          </w:p>
          <w:p w14:paraId="1B4BD8CA" w14:textId="77777777" w:rsidR="00142DC5" w:rsidRPr="0003648D" w:rsidRDefault="00142DC5" w:rsidP="00817D62">
            <w:pPr>
              <w:spacing w:after="240"/>
              <w:ind w:left="1440" w:hanging="720"/>
            </w:pPr>
            <w:r w:rsidRPr="0003648D">
              <w:t>(b)</w:t>
            </w:r>
            <w:r w:rsidRPr="0003648D">
              <w:tab/>
              <w:t>As backup Regulation Service; and</w:t>
            </w:r>
          </w:p>
          <w:p w14:paraId="47C86B17" w14:textId="77777777" w:rsidR="00142DC5" w:rsidRPr="0003648D" w:rsidRDefault="00142DC5" w:rsidP="00817D62">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EC1238D" w14:textId="77777777" w:rsidR="00142DC5" w:rsidRPr="0003648D" w:rsidRDefault="00142DC5" w:rsidP="00817D62">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027DBC08" w14:textId="77777777" w:rsidR="00142DC5" w:rsidRPr="0003648D" w:rsidRDefault="00142DC5" w:rsidP="00817D62">
            <w:pPr>
              <w:spacing w:after="240"/>
              <w:ind w:left="1440" w:hanging="720"/>
            </w:pPr>
            <w:r w:rsidRPr="0003648D">
              <w:t>(a)</w:t>
            </w:r>
            <w:r w:rsidRPr="0003648D">
              <w:tab/>
              <w:t>From On-Line or Off-Line Resources as prescribed in the Operating Guides following a significant frequency deviation in the ERCOT System; and</w:t>
            </w:r>
          </w:p>
          <w:p w14:paraId="2CA33049" w14:textId="77777777" w:rsidR="00142DC5" w:rsidRPr="0003648D" w:rsidRDefault="00142DC5" w:rsidP="00817D62">
            <w:pPr>
              <w:spacing w:after="240"/>
              <w:ind w:left="1440" w:hanging="720"/>
            </w:pPr>
            <w:r w:rsidRPr="0003648D">
              <w:t>(b)</w:t>
            </w:r>
            <w:r w:rsidRPr="0003648D">
              <w:tab/>
              <w:t>Either manually or by using a four-second signal to provide energy on deployment by ERCOT.</w:t>
            </w:r>
          </w:p>
          <w:p w14:paraId="0B802EE7" w14:textId="77777777" w:rsidR="00142DC5" w:rsidRPr="0003648D" w:rsidRDefault="00142DC5" w:rsidP="00817D62">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F93F7E2" w14:textId="77777777" w:rsidR="00142DC5" w:rsidRPr="0003648D" w:rsidRDefault="00142DC5" w:rsidP="00817D62">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7A997A21" w14:textId="77777777" w:rsidR="00142DC5" w:rsidRPr="0003648D" w:rsidRDefault="00142DC5" w:rsidP="00817D62">
            <w:pPr>
              <w:spacing w:after="240"/>
              <w:ind w:left="1440" w:hanging="720"/>
            </w:pPr>
            <w:r w:rsidRPr="0003648D">
              <w:t>(a)</w:t>
            </w:r>
            <w:r w:rsidRPr="0003648D">
              <w:tab/>
              <w:t xml:space="preserve">Unloaded, On-Line Generation Resource capacity; </w:t>
            </w:r>
          </w:p>
          <w:p w14:paraId="6CEF4CCE" w14:textId="77777777" w:rsidR="00142DC5" w:rsidRPr="0003648D" w:rsidRDefault="00142DC5" w:rsidP="00817D62">
            <w:pPr>
              <w:spacing w:after="240"/>
              <w:ind w:left="1440" w:hanging="720"/>
            </w:pPr>
            <w:r w:rsidRPr="0003648D">
              <w:t>(b)</w:t>
            </w:r>
            <w:r w:rsidRPr="0003648D">
              <w:tab/>
              <w:t xml:space="preserve">Quick Start Generation Resources (QSGRs); </w:t>
            </w:r>
          </w:p>
          <w:p w14:paraId="33626EC0" w14:textId="77777777" w:rsidR="00142DC5" w:rsidRPr="0003648D" w:rsidRDefault="00142DC5" w:rsidP="00817D62">
            <w:pPr>
              <w:spacing w:after="240"/>
              <w:ind w:left="1440" w:hanging="720"/>
            </w:pPr>
            <w:r w:rsidRPr="0003648D">
              <w:lastRenderedPageBreak/>
              <w:t xml:space="preserve">(c)        Load Resources that may or may not be controlled by high-set, under-frequency relays; </w:t>
            </w:r>
          </w:p>
          <w:p w14:paraId="623F9596" w14:textId="77777777" w:rsidR="00142DC5" w:rsidRPr="0003648D" w:rsidRDefault="00142DC5" w:rsidP="00817D62">
            <w:pPr>
              <w:spacing w:after="240"/>
              <w:ind w:left="1440" w:hanging="720"/>
            </w:pPr>
            <w:r w:rsidRPr="0003648D">
              <w:t>(d)</w:t>
            </w:r>
            <w:r w:rsidRPr="0003648D">
              <w:tab/>
              <w:t>Controllable Load Resources; and</w:t>
            </w:r>
          </w:p>
          <w:p w14:paraId="3C5A9387" w14:textId="77777777" w:rsidR="00142DC5" w:rsidRPr="005C0CE6" w:rsidRDefault="00142DC5" w:rsidP="00817D62">
            <w:pPr>
              <w:spacing w:after="240"/>
              <w:ind w:left="1440" w:hanging="720"/>
            </w:pPr>
            <w:r w:rsidRPr="0003648D">
              <w:t>(e)</w:t>
            </w:r>
            <w:r w:rsidRPr="0003648D">
              <w:tab/>
              <w:t>Generation Resources operating in synchronous condenser fast-response mode as de</w:t>
            </w:r>
            <w:r>
              <w:t>fined in the Operating Guides.</w:t>
            </w:r>
          </w:p>
        </w:tc>
      </w:tr>
    </w:tbl>
    <w:p w14:paraId="4DBE1F8D" w14:textId="77777777" w:rsidR="00142DC5" w:rsidRPr="00EB6A56" w:rsidRDefault="00142DC5" w:rsidP="00142DC5">
      <w:pPr>
        <w:pStyle w:val="H4"/>
        <w:spacing w:before="480"/>
        <w:rPr>
          <w:b w:val="0"/>
        </w:rPr>
      </w:pPr>
      <w:bookmarkStart w:id="65" w:name="_Toc65157795"/>
      <w:bookmarkStart w:id="66" w:name="_Hlk78896058"/>
      <w:bookmarkStart w:id="67" w:name="_Toc65157810"/>
      <w:r w:rsidRPr="00EB6A56">
        <w:lastRenderedPageBreak/>
        <w:t>8.1.1.2</w:t>
      </w:r>
      <w:r w:rsidRPr="00EB6A56">
        <w:tab/>
        <w:t>General Capacity Testing Requirements</w:t>
      </w:r>
      <w:bookmarkEnd w:id="65"/>
    </w:p>
    <w:bookmarkEnd w:id="66"/>
    <w:p w14:paraId="11CD2FFA" w14:textId="77777777" w:rsidR="00142DC5" w:rsidRDefault="00142DC5" w:rsidP="00142DC5">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07B655CD" w14:textId="77777777" w:rsidR="00142DC5" w:rsidRDefault="00142DC5" w:rsidP="00142DC5">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w:t>
      </w:r>
      <w:r w:rsidRPr="00BC0099">
        <w:lastRenderedPageBreak/>
        <w:t xml:space="preserve">(NDCRC)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28BE4064" w14:textId="77777777" w:rsidTr="00817D62">
        <w:tc>
          <w:tcPr>
            <w:tcW w:w="9350" w:type="dxa"/>
            <w:shd w:val="clear" w:color="auto" w:fill="E0E0E0"/>
          </w:tcPr>
          <w:p w14:paraId="790653FD" w14:textId="77777777" w:rsidR="00142DC5" w:rsidRDefault="00142DC5" w:rsidP="00817D62">
            <w:pPr>
              <w:pStyle w:val="Instructions"/>
              <w:spacing w:before="120"/>
            </w:pPr>
            <w:r>
              <w:t>[NPRR1011:  Replace paragraph (2) above with the following upon system implementation of the Real-Time Co-Optimization (RTC) project:]</w:t>
            </w:r>
          </w:p>
          <w:p w14:paraId="02D10BCC" w14:textId="77777777" w:rsidR="00142DC5" w:rsidRPr="00F947D2" w:rsidRDefault="00142DC5" w:rsidP="00817D62">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5B90769" w14:textId="77777777" w:rsidR="00142DC5" w:rsidRPr="00BC0099" w:rsidRDefault="00142DC5" w:rsidP="00142DC5">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465E11C6" w14:textId="77777777" w:rsidR="00142DC5" w:rsidRDefault="00142DC5" w:rsidP="00142DC5">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w:t>
      </w:r>
      <w:r>
        <w:lastRenderedPageBreak/>
        <w:t>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21DCAF79" w14:textId="77777777" w:rsidR="00142DC5" w:rsidRDefault="00142DC5" w:rsidP="00142DC5">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2A4486EE" w14:textId="77777777" w:rsidR="00142DC5" w:rsidRPr="00BC0099" w:rsidRDefault="00142DC5" w:rsidP="00142DC5">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20EA804C" w14:textId="77777777" w:rsidTr="00817D62">
        <w:tc>
          <w:tcPr>
            <w:tcW w:w="9350" w:type="dxa"/>
            <w:shd w:val="clear" w:color="auto" w:fill="E0E0E0"/>
          </w:tcPr>
          <w:p w14:paraId="21F9275D" w14:textId="77777777" w:rsidR="00142DC5" w:rsidRDefault="00142DC5" w:rsidP="00817D62">
            <w:pPr>
              <w:pStyle w:val="Instructions"/>
              <w:spacing w:before="120"/>
            </w:pPr>
            <w:r>
              <w:t>[NPRR863:  Replace paragraph (6) above with the following upon system implementation:]</w:t>
            </w:r>
          </w:p>
          <w:p w14:paraId="6E67D886" w14:textId="77777777" w:rsidR="00142DC5" w:rsidRPr="00452059" w:rsidRDefault="00142DC5" w:rsidP="00817D62">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F48A193" w14:textId="77777777" w:rsidR="00142DC5" w:rsidRPr="00BC0099" w:rsidRDefault="00142DC5" w:rsidP="00142DC5">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006B6690" w14:textId="77777777" w:rsidR="00142DC5" w:rsidRPr="00BC0099" w:rsidRDefault="00142DC5" w:rsidP="00142DC5">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334A53D7" w14:textId="77777777" w:rsidR="00142DC5" w:rsidRDefault="00142DC5" w:rsidP="00142DC5">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457F3B6B" w14:textId="77777777" w:rsidR="00142DC5" w:rsidRDefault="00142DC5" w:rsidP="00142DC5">
      <w:pPr>
        <w:pStyle w:val="BodyText"/>
        <w:ind w:left="720" w:hanging="720"/>
      </w:pPr>
      <w:r>
        <w:t>(10)</w:t>
      </w:r>
      <w:r>
        <w:tab/>
        <w:t xml:space="preserve">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w:t>
      </w:r>
      <w:r>
        <w:lastRenderedPageBreak/>
        <w:t>to provide Ancillary Services shall have its Net Dependable Capability verified prior to providing Ancillary Services.</w:t>
      </w:r>
    </w:p>
    <w:p w14:paraId="3D1754D2" w14:textId="77777777" w:rsidR="00142DC5" w:rsidRDefault="00142DC5" w:rsidP="00142DC5">
      <w:pPr>
        <w:pStyle w:val="List2"/>
        <w:spacing w:after="0"/>
        <w:ind w:left="720"/>
      </w:pPr>
      <w:r>
        <w:t>(11)</w:t>
      </w:r>
      <w:r>
        <w:tab/>
        <w:t>ERCOT shall verify the telemetry attributes of each qualified Load Resource as follows:</w:t>
      </w:r>
    </w:p>
    <w:p w14:paraId="431DCF76" w14:textId="77777777" w:rsidR="00142DC5" w:rsidRDefault="00142DC5" w:rsidP="00142DC5">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8B75033" w14:textId="77777777" w:rsidTr="00817D62">
        <w:tc>
          <w:tcPr>
            <w:tcW w:w="9576" w:type="dxa"/>
            <w:shd w:val="clear" w:color="auto" w:fill="E0E0E0"/>
          </w:tcPr>
          <w:p w14:paraId="69ACAD2B" w14:textId="77777777" w:rsidR="00142DC5" w:rsidRDefault="00142DC5" w:rsidP="00817D62">
            <w:pPr>
              <w:pStyle w:val="Instructions"/>
              <w:spacing w:before="120"/>
            </w:pPr>
            <w:r>
              <w:t>[NPRR863:  Replace paragraph (a) above with the following upon system implementation:]</w:t>
            </w:r>
          </w:p>
          <w:p w14:paraId="207C3984" w14:textId="77777777" w:rsidR="00142DC5" w:rsidRPr="00452059" w:rsidRDefault="00142DC5" w:rsidP="00817D62">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0B8C86CD" w14:textId="77777777" w:rsidR="00142DC5" w:rsidRDefault="00142DC5" w:rsidP="00142DC5">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291C2AE2" w14:textId="77777777" w:rsidR="00142DC5" w:rsidRDefault="00142DC5" w:rsidP="00142DC5">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8A5F3B9" w14:textId="77777777" w:rsidR="00142DC5" w:rsidRDefault="00142DC5" w:rsidP="00142DC5">
      <w:pPr>
        <w:pStyle w:val="BodyText"/>
        <w:ind w:left="720" w:hanging="720"/>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w:t>
      </w:r>
      <w:r>
        <w:lastRenderedPageBreak/>
        <w:t>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894647A" w14:textId="77777777" w:rsidTr="00817D62">
        <w:tc>
          <w:tcPr>
            <w:tcW w:w="9576" w:type="dxa"/>
            <w:shd w:val="clear" w:color="auto" w:fill="E0E0E0"/>
          </w:tcPr>
          <w:p w14:paraId="5183CEF5" w14:textId="77777777" w:rsidR="00142DC5" w:rsidRDefault="00142DC5" w:rsidP="00817D62">
            <w:pPr>
              <w:pStyle w:val="Instructions"/>
              <w:spacing w:before="120"/>
            </w:pPr>
            <w:r>
              <w:t>[NPRR863:  Replace paragraph (13) above with the following upon system implementation:]</w:t>
            </w:r>
          </w:p>
          <w:p w14:paraId="48A7632C" w14:textId="77777777" w:rsidR="00142DC5" w:rsidRPr="00452059" w:rsidRDefault="00142DC5" w:rsidP="00817D62">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4FDF7FD3" w14:textId="77777777" w:rsidR="00142DC5" w:rsidRDefault="00142DC5" w:rsidP="00142DC5">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4C37A3E2" w14:textId="77777777" w:rsidR="00142DC5" w:rsidRDefault="00142DC5" w:rsidP="00142DC5">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D96F3F7" w14:textId="77777777" w:rsidR="00142DC5" w:rsidRDefault="00142DC5" w:rsidP="00142DC5">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7319FC8E" w14:textId="77777777" w:rsidR="00142DC5" w:rsidRDefault="00142DC5" w:rsidP="00142DC5">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6FACBC5" w14:textId="77777777" w:rsidR="00142DC5" w:rsidRDefault="00142DC5" w:rsidP="00142DC5">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E682BE5" w14:textId="77777777" w:rsidR="00142DC5" w:rsidRDefault="00142DC5" w:rsidP="00142DC5">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1D68B62D" w14:textId="77777777" w:rsidR="00142DC5" w:rsidRDefault="00142DC5" w:rsidP="00142DC5">
      <w:pPr>
        <w:pStyle w:val="List"/>
        <w:rPr>
          <w:ins w:id="68" w:author="ERCOT" w:date="2021-08-03T14:56:00Z"/>
        </w:rPr>
      </w:pPr>
      <w:r>
        <w:lastRenderedPageBreak/>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521A8D9" w14:textId="77777777" w:rsidR="00142DC5" w:rsidRDefault="00142DC5" w:rsidP="00142DC5">
      <w:pPr>
        <w:pStyle w:val="List"/>
        <w:rPr>
          <w:ins w:id="69" w:author="ERCOT 110321" w:date="2021-11-03T09:28:00Z"/>
        </w:rPr>
      </w:pPr>
      <w:bookmarkStart w:id="70" w:name="_Hlk78896029"/>
      <w:ins w:id="71" w:author="ERCOT" w:date="2021-08-03T14:56:00Z">
        <w:r>
          <w:t>(19)</w:t>
        </w:r>
      </w:ins>
      <w:ins w:id="72" w:author="ERCOT" w:date="2021-08-16T14:11:00Z">
        <w:r>
          <w:tab/>
        </w:r>
      </w:ins>
      <w:ins w:id="73" w:author="ERCOT" w:date="2021-08-03T14:56:00Z">
        <w:r>
          <w:t xml:space="preserve">If an Energy Storage Resource (ESR) is telemetering a non-zero </w:t>
        </w:r>
      </w:ins>
      <w:ins w:id="74" w:author="ERCOT" w:date="2021-08-03T14:57:00Z">
        <w:del w:id="75" w:author="ERCOT 110321" w:date="2021-11-03T09:29:00Z">
          <w:r w:rsidDel="00DB2FC6">
            <w:delText xml:space="preserve">ECRS Ancillary Service Responsibility </w:delText>
          </w:r>
        </w:del>
      </w:ins>
      <w:ins w:id="76" w:author="ERCOT" w:date="2021-08-03T14:56:00Z">
        <w:del w:id="77" w:author="ERCOT 110321" w:date="2021-11-03T09:29:00Z">
          <w:r w:rsidDel="00DB2FC6">
            <w:delText xml:space="preserve">or </w:delText>
          </w:r>
        </w:del>
      </w:ins>
      <w:ins w:id="78" w:author="ERCOT" w:date="2021-08-03T23:09:00Z">
        <w:del w:id="79" w:author="ERCOT 110321" w:date="2021-11-03T09:29:00Z">
          <w:r w:rsidDel="00DB2FC6">
            <w:delText xml:space="preserve">non-zero </w:delText>
          </w:r>
        </w:del>
      </w:ins>
      <w:ins w:id="80" w:author="ERCOT" w:date="2021-08-03T14:56:00Z">
        <w:r>
          <w:t>Non-Sp</w:t>
        </w:r>
      </w:ins>
      <w:ins w:id="81" w:author="ERCOT" w:date="2021-08-03T14:57:00Z">
        <w:r>
          <w:t>in Ancillary Service Responsibility</w:t>
        </w:r>
      </w:ins>
      <w:ins w:id="82" w:author="ERCOT" w:date="2021-08-03T14:58:00Z">
        <w:r>
          <w:t>,</w:t>
        </w:r>
      </w:ins>
      <w:ins w:id="83" w:author="ERCOT" w:date="2021-08-03T14:57:00Z">
        <w:r>
          <w:t xml:space="preserve"> </w:t>
        </w:r>
      </w:ins>
      <w:ins w:id="84" w:author="ERCOT" w:date="2021-08-03T14:58:00Z">
        <w:r>
          <w:t>t</w:t>
        </w:r>
        <w:r w:rsidRPr="00BC0099">
          <w:t xml:space="preserve">o verify that the </w:t>
        </w:r>
      </w:ins>
      <w:ins w:id="85" w:author="ERCOT" w:date="2021-08-03T15:11:00Z">
        <w:r>
          <w:t>A</w:t>
        </w:r>
      </w:ins>
      <w:ins w:id="86" w:author="ERCOT" w:date="2021-08-03T14:58:00Z">
        <w:r>
          <w:t xml:space="preserve">ncillary </w:t>
        </w:r>
      </w:ins>
      <w:ins w:id="87" w:author="ERCOT" w:date="2021-08-03T15:11:00Z">
        <w:r>
          <w:t>S</w:t>
        </w:r>
      </w:ins>
      <w:ins w:id="88" w:author="ERCOT" w:date="2021-08-03T14:58:00Z">
        <w:r>
          <w:t xml:space="preserve">ervice </w:t>
        </w:r>
      </w:ins>
      <w:ins w:id="89" w:author="ERCOT" w:date="2021-08-03T15:11:00Z">
        <w:r>
          <w:t>R</w:t>
        </w:r>
      </w:ins>
      <w:ins w:id="90" w:author="ERCOT" w:date="2021-08-03T14:58:00Z">
        <w:r>
          <w:t xml:space="preserve">esponsibility </w:t>
        </w:r>
        <w:r w:rsidRPr="00BC0099">
          <w:t xml:space="preserve">reported </w:t>
        </w:r>
        <w:r>
          <w:t>by telemetry</w:t>
        </w:r>
      </w:ins>
      <w:ins w:id="91" w:author="ERCOT 110321" w:date="2021-11-02T10:38:00Z">
        <w:r>
          <w:t xml:space="preserve"> </w:t>
        </w:r>
      </w:ins>
      <w:ins w:id="92" w:author="ERCOT" w:date="2021-08-03T14:58:00Z">
        <w:r w:rsidRPr="00BC0099">
          <w:t>is achievable</w:t>
        </w:r>
      </w:ins>
      <w:ins w:id="93" w:author="ERCOT 110321" w:date="2021-11-02T10:51:00Z">
        <w:r>
          <w:t xml:space="preserve"> based on the </w:t>
        </w:r>
      </w:ins>
      <w:ins w:id="94" w:author="ERCOT 110321" w:date="2021-11-03T07:28:00Z">
        <w:r>
          <w:t>s</w:t>
        </w:r>
      </w:ins>
      <w:ins w:id="95" w:author="ERCOT 110321" w:date="2021-11-02T10:51:00Z">
        <w:r>
          <w:t xml:space="preserve">tate of </w:t>
        </w:r>
      </w:ins>
      <w:ins w:id="96" w:author="ERCOT 110321" w:date="2021-11-03T07:28:00Z">
        <w:r>
          <w:t>c</w:t>
        </w:r>
      </w:ins>
      <w:ins w:id="97" w:author="ERCOT 110321" w:date="2021-11-02T10:51:00Z">
        <w:r>
          <w:t>harge the Resource is maint</w:t>
        </w:r>
      </w:ins>
      <w:ins w:id="98" w:author="ERCOT 110321" w:date="2021-11-02T10:52:00Z">
        <w:r>
          <w:t>aining in Real</w:t>
        </w:r>
      </w:ins>
      <w:ins w:id="99" w:author="ERCOT 110321" w:date="2021-11-03T07:28:00Z">
        <w:r>
          <w:t>-</w:t>
        </w:r>
      </w:ins>
      <w:ins w:id="100" w:author="ERCOT 110321" w:date="2021-11-02T10:52:00Z">
        <w:r>
          <w:t>Time</w:t>
        </w:r>
      </w:ins>
      <w:ins w:id="101" w:author="ERCOT" w:date="2021-08-03T14:58:00Z">
        <w:r w:rsidRPr="00BC0099">
          <w:t>, ERCOT may, at its discretion, conduct an unannounced</w:t>
        </w:r>
        <w:r>
          <w:t xml:space="preserve"> </w:t>
        </w:r>
      </w:ins>
      <w:ins w:id="102" w:author="ERCOT" w:date="2021-08-03T15:04:00Z">
        <w:del w:id="103" w:author="ERCOT 110321" w:date="2021-11-03T09:30:00Z">
          <w:r w:rsidDel="00DB2FC6">
            <w:delText>ECRS/</w:delText>
          </w:r>
        </w:del>
        <w:r>
          <w:t xml:space="preserve">Non-Spin </w:t>
        </w:r>
      </w:ins>
      <w:ins w:id="104" w:author="ERCOT" w:date="2021-08-03T14:59:00Z">
        <w:r>
          <w:t xml:space="preserve">capability </w:t>
        </w:r>
      </w:ins>
      <w:ins w:id="105" w:author="ERCOT" w:date="2021-08-03T14:58:00Z">
        <w:r>
          <w:t>test</w:t>
        </w:r>
      </w:ins>
      <w:ins w:id="106" w:author="ERCOT" w:date="2021-08-03T15:11:00Z">
        <w:r>
          <w:t>.</w:t>
        </w:r>
      </w:ins>
      <w:ins w:id="107" w:author="ERCOT" w:date="2021-08-03T14:58:00Z">
        <w:r>
          <w:t xml:space="preserve"> </w:t>
        </w:r>
      </w:ins>
      <w:ins w:id="108" w:author="ERCOT" w:date="2021-08-16T14:11:00Z">
        <w:r>
          <w:t xml:space="preserve"> </w:t>
        </w:r>
      </w:ins>
      <w:ins w:id="109"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10" w:author="ERCOT" w:date="2021-08-03T15:00:00Z">
        <w:r>
          <w:t>an</w:t>
        </w:r>
      </w:ins>
      <w:ins w:id="111" w:author="ERCOT" w:date="2021-08-03T15:01:00Z">
        <w:r>
          <w:t xml:space="preserve"> output</w:t>
        </w:r>
      </w:ins>
      <w:ins w:id="112" w:author="ERCOT" w:date="2021-08-03T15:00:00Z">
        <w:r>
          <w:t xml:space="preserve"> level that </w:t>
        </w:r>
      </w:ins>
      <w:ins w:id="113" w:author="ERCOT 110321" w:date="2021-11-02T10:56:00Z">
        <w:r>
          <w:t xml:space="preserve">delivers </w:t>
        </w:r>
      </w:ins>
      <w:ins w:id="114" w:author="ERCOT 110321" w:date="2021-11-02T11:09:00Z">
        <w:r>
          <w:t xml:space="preserve">the total </w:t>
        </w:r>
      </w:ins>
      <w:ins w:id="115" w:author="ERCOT 110321" w:date="2021-11-03T07:28:00Z">
        <w:r>
          <w:t>s</w:t>
        </w:r>
      </w:ins>
      <w:ins w:id="116" w:author="ERCOT 110321" w:date="2021-11-02T11:09:00Z">
        <w:r>
          <w:t xml:space="preserve">tate of </w:t>
        </w:r>
      </w:ins>
      <w:ins w:id="117" w:author="ERCOT 110321" w:date="2021-11-03T07:29:00Z">
        <w:r>
          <w:t>c</w:t>
        </w:r>
      </w:ins>
      <w:ins w:id="118" w:author="ERCOT 110321" w:date="2021-11-02T11:09:00Z">
        <w:r>
          <w:t>harge the ESR was obligated to pro</w:t>
        </w:r>
      </w:ins>
      <w:ins w:id="119" w:author="ERCOT 110321" w:date="2021-11-02T11:10:00Z">
        <w:r>
          <w:t xml:space="preserve">vide based on </w:t>
        </w:r>
      </w:ins>
      <w:ins w:id="120" w:author="ERCOT" w:date="2021-08-03T15:00:00Z">
        <w:del w:id="121" w:author="ERCOT 110321" w:date="2021-11-02T11:10:00Z">
          <w:r w:rsidDel="0029091F">
            <w:delText xml:space="preserve">equals the </w:delText>
          </w:r>
        </w:del>
        <w:del w:id="122" w:author="ERCOT 110321" w:date="2021-11-03T09:30:00Z">
          <w:r w:rsidDel="00DB2FC6">
            <w:delText xml:space="preserve">sum of </w:delText>
          </w:r>
        </w:del>
        <w:r>
          <w:t xml:space="preserve">the </w:t>
        </w:r>
        <w:del w:id="123" w:author="ERCOT 110321" w:date="2021-11-03T09:30:00Z">
          <w:r w:rsidRPr="002F0279" w:rsidDel="00DB2FC6">
            <w:delText xml:space="preserve">ECRS Ancillary Service Responsibility </w:delText>
          </w:r>
        </w:del>
      </w:ins>
      <w:ins w:id="124" w:author="ERCOT" w:date="2021-08-03T15:01:00Z">
        <w:del w:id="125" w:author="ERCOT 110321" w:date="2021-11-03T09:30:00Z">
          <w:r w:rsidDel="00DB2FC6">
            <w:delText>and</w:delText>
          </w:r>
        </w:del>
      </w:ins>
      <w:ins w:id="126" w:author="ERCOT" w:date="2021-08-03T15:00:00Z">
        <w:del w:id="127" w:author="ERCOT 110321" w:date="2021-11-03T09:30:00Z">
          <w:r w:rsidRPr="002F0279" w:rsidDel="00DB2FC6">
            <w:delText xml:space="preserve"> </w:delText>
          </w:r>
        </w:del>
        <w:r w:rsidRPr="002F0279">
          <w:t xml:space="preserve">Non-Spin Ancillary Service Responsibility </w:t>
        </w:r>
      </w:ins>
      <w:ins w:id="128" w:author="ERCOT" w:date="2021-08-03T14:59:00Z">
        <w:r w:rsidRPr="002F0279">
          <w:t xml:space="preserve">as shown in the </w:t>
        </w:r>
      </w:ins>
      <w:ins w:id="129" w:author="ERCOT" w:date="2021-08-03T15:01:00Z">
        <w:r>
          <w:t xml:space="preserve">ESR’s </w:t>
        </w:r>
      </w:ins>
      <w:ins w:id="130" w:author="ERCOT" w:date="2021-08-03T14:59:00Z">
        <w:r w:rsidRPr="002F0279">
          <w:t xml:space="preserve">telemetry at the time the test is initiated.  The QSE shall immediately upon receiving the VDI release all Ancillary Service </w:t>
        </w:r>
        <w:del w:id="131" w:author="ERCOT 110321" w:date="2021-11-03T09:31:00Z">
          <w:r w:rsidRPr="002F0279" w:rsidDel="00DB2FC6">
            <w:delText>o</w:delText>
          </w:r>
        </w:del>
      </w:ins>
      <w:ins w:id="132" w:author="ERCOT 110321" w:date="2021-11-03T09:31:00Z">
        <w:r>
          <w:t>O</w:t>
        </w:r>
      </w:ins>
      <w:ins w:id="133" w:author="ERCOT" w:date="2021-08-03T14:59:00Z">
        <w:r w:rsidRPr="002F0279">
          <w:t>bligations carried by the</w:t>
        </w:r>
      </w:ins>
      <w:ins w:id="134" w:author="ERCOT" w:date="2021-08-03T15:02:00Z">
        <w:r>
          <w:t xml:space="preserve"> ESR</w:t>
        </w:r>
      </w:ins>
      <w:ins w:id="135" w:author="ERCOT" w:date="2021-08-03T14:59:00Z">
        <w:r w:rsidRPr="002F0279">
          <w:t xml:space="preserve"> to be tested and shall telemeter Resource Status as “ONTEST.”  </w:t>
        </w:r>
        <w:del w:id="136" w:author="ERCOT 110321" w:date="2021-11-02T20:37:00Z">
          <w:r w:rsidRPr="002F0279" w:rsidDel="00F61C27">
            <w:delText xml:space="preserve">The QSE shall not be required to start the designated </w:delText>
          </w:r>
        </w:del>
      </w:ins>
      <w:ins w:id="137" w:author="ERCOT" w:date="2021-08-03T15:02:00Z">
        <w:del w:id="138" w:author="ERCOT 110321" w:date="2021-11-02T20:37:00Z">
          <w:r w:rsidDel="00F61C27">
            <w:delText>ESR</w:delText>
          </w:r>
        </w:del>
      </w:ins>
      <w:ins w:id="139" w:author="ERCOT" w:date="2021-08-03T14:59:00Z">
        <w:del w:id="140" w:author="ERCOT 110321" w:date="2021-11-02T20:37:00Z">
          <w:r w:rsidRPr="002F0279" w:rsidDel="00F61C27">
            <w:delText xml:space="preserve"> if it is not already On-Line when ERCOT announces its intent to test the Resource</w:delText>
          </w:r>
        </w:del>
        <w:del w:id="141" w:author="ERCOT 110321" w:date="2021-11-02T20:38:00Z">
          <w:r w:rsidRPr="002F0279" w:rsidDel="00F61C27">
            <w:delText>.</w:delText>
          </w:r>
        </w:del>
      </w:ins>
      <w:ins w:id="142" w:author="ERCOT" w:date="2021-08-16T14:12:00Z">
        <w:del w:id="143" w:author="ERCOT 110321" w:date="2021-11-03T07:30:00Z">
          <w:r w:rsidDel="001B1A8C">
            <w:delText xml:space="preserve"> </w:delText>
          </w:r>
        </w:del>
      </w:ins>
      <w:ins w:id="144" w:author="ERCOT" w:date="2021-08-03T15:03:00Z">
        <w:del w:id="145"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146" w:author="ERCOT 110321" w:date="2021-11-02T17:29:00Z">
        <w:r>
          <w:t xml:space="preserve">duration required to verify ESR’s </w:t>
        </w:r>
      </w:ins>
      <w:ins w:id="147" w:author="ERCOT 110321" w:date="2021-11-03T07:29:00Z">
        <w:r>
          <w:t>state of charge</w:t>
        </w:r>
      </w:ins>
      <w:ins w:id="148" w:author="ERCOT 110321" w:date="2021-11-02T17:29:00Z">
        <w:r>
          <w:t xml:space="preserve"> capability to meet the Non-Spin </w:t>
        </w:r>
      </w:ins>
      <w:ins w:id="149" w:author="ERCOT 110321" w:date="2021-11-03T07:29:00Z">
        <w:r w:rsidRPr="002F0279">
          <w:t>Ancillary Service</w:t>
        </w:r>
        <w:r>
          <w:t xml:space="preserve"> </w:t>
        </w:r>
      </w:ins>
      <w:ins w:id="150" w:author="ERCOT 110321" w:date="2021-11-02T17:29:00Z">
        <w:r>
          <w:t>Responsibility</w:t>
        </w:r>
      </w:ins>
      <w:ins w:id="151" w:author="ERCOT" w:date="2021-08-03T15:03:00Z">
        <w:del w:id="152" w:author="ERCOT 110321" w:date="2021-11-02T17:29:00Z">
          <w:r w:rsidRPr="002F0279" w:rsidDel="006A7B06">
            <w:delText xml:space="preserve">of </w:delText>
          </w:r>
        </w:del>
      </w:ins>
      <w:ins w:id="153" w:author="ERCOT 110321" w:date="2021-11-02T11:12:00Z">
        <w:del w:id="154" w:author="ERCOT 110321" w:date="2021-11-02T17:29:00Z">
          <w:r w:rsidDel="006A7B06">
            <w:delText>one</w:delText>
          </w:r>
        </w:del>
      </w:ins>
      <w:ins w:id="155" w:author="ERCOT" w:date="2021-08-03T22:57:00Z">
        <w:del w:id="156" w:author="ERCOT 110321" w:date="2021-11-02T17:29:00Z">
          <w:r w:rsidDel="006A7B06">
            <w:delText>six</w:delText>
          </w:r>
        </w:del>
      </w:ins>
      <w:ins w:id="157" w:author="ERCOT" w:date="2021-08-03T15:04:00Z">
        <w:del w:id="158" w:author="ERCOT 110321" w:date="2021-11-02T17:29:00Z">
          <w:r w:rsidDel="006A7B06">
            <w:delText xml:space="preserve"> consecutive</w:delText>
          </w:r>
        </w:del>
      </w:ins>
      <w:ins w:id="159" w:author="ERCOT" w:date="2021-08-03T15:03:00Z">
        <w:del w:id="160" w:author="ERCOT 110321" w:date="2021-11-02T17:29:00Z">
          <w:r w:rsidRPr="002F0279" w:rsidDel="006A7B06">
            <w:delText xml:space="preserve"> </w:delText>
          </w:r>
        </w:del>
      </w:ins>
      <w:ins w:id="161" w:author="ERCOT" w:date="2021-08-03T15:04:00Z">
        <w:del w:id="162" w:author="ERCOT 110321" w:date="2021-11-02T17:29:00Z">
          <w:r w:rsidDel="006A7B06">
            <w:delText>hours</w:delText>
          </w:r>
        </w:del>
      </w:ins>
      <w:ins w:id="163" w:author="ERCOT" w:date="2021-08-03T15:03:00Z">
        <w:r w:rsidRPr="002F0279">
          <w:t xml:space="preserve">. </w:t>
        </w:r>
      </w:ins>
      <w:ins w:id="164" w:author="ERCOT" w:date="2021-08-16T14:12:00Z">
        <w:r>
          <w:t xml:space="preserve"> </w:t>
        </w:r>
      </w:ins>
      <w:ins w:id="165" w:author="ERCOT" w:date="2021-08-03T15:03:00Z">
        <w:r w:rsidRPr="002F0279">
          <w:t xml:space="preserve">The </w:t>
        </w:r>
      </w:ins>
      <w:ins w:id="166" w:author="ERCOT 110321" w:date="2021-11-02T11:13:00Z">
        <w:r>
          <w:t>four</w:t>
        </w:r>
      </w:ins>
      <w:ins w:id="167" w:author="ERCOT" w:date="2021-08-03T22:57:00Z">
        <w:del w:id="168" w:author="ERCOT 110321" w:date="2021-11-02T11:13:00Z">
          <w:r w:rsidDel="0029091F">
            <w:delText>six</w:delText>
          </w:r>
        </w:del>
      </w:ins>
      <w:ins w:id="169" w:author="ERCOT" w:date="2021-09-13T11:22:00Z">
        <w:r>
          <w:t>-</w:t>
        </w:r>
      </w:ins>
      <w:ins w:id="170" w:author="ERCOT" w:date="2021-08-03T15:05:00Z">
        <w:r>
          <w:t>hour capability</w:t>
        </w:r>
      </w:ins>
      <w:ins w:id="171" w:author="ERCOT" w:date="2021-08-03T15:03:00Z">
        <w:r w:rsidRPr="002F0279">
          <w:t xml:space="preserve"> for the designated </w:t>
        </w:r>
      </w:ins>
      <w:ins w:id="172" w:author="ERCOT" w:date="2021-08-03T15:05:00Z">
        <w:r>
          <w:t>ESR</w:t>
        </w:r>
      </w:ins>
      <w:ins w:id="173" w:author="ERCOT" w:date="2021-08-03T15:03:00Z">
        <w:r w:rsidRPr="002F0279">
          <w:t xml:space="preserve"> shall be determined based on the Real-Time averaged MW telemetered by the Resource during the </w:t>
        </w:r>
      </w:ins>
      <w:ins w:id="174" w:author="ERCOT" w:date="2021-08-03T22:57:00Z">
        <w:del w:id="175" w:author="ERCOT 110321" w:date="2021-11-02T11:13:00Z">
          <w:r w:rsidDel="0029091F">
            <w:delText>six</w:delText>
          </w:r>
        </w:del>
      </w:ins>
      <w:ins w:id="176" w:author="ERCOT" w:date="2021-08-03T15:05:00Z">
        <w:del w:id="177" w:author="ERCOT 110321" w:date="2021-11-02T11:13:00Z">
          <w:r w:rsidDel="0029091F">
            <w:delText xml:space="preserve"> consecutive </w:delText>
          </w:r>
        </w:del>
        <w:del w:id="178" w:author="ERCOT 110321" w:date="2021-11-03T09:33:00Z">
          <w:r w:rsidDel="00DB2FC6">
            <w:delText>hour</w:delText>
          </w:r>
        </w:del>
        <w:del w:id="179" w:author="ERCOT 110321" w:date="2021-11-02T11:13:00Z">
          <w:r w:rsidDel="0029091F">
            <w:delText>s</w:delText>
          </w:r>
        </w:del>
      </w:ins>
      <w:ins w:id="180" w:author="ERCOT" w:date="2021-08-03T15:03:00Z">
        <w:del w:id="181" w:author="ERCOT 110321" w:date="2021-11-03T09:33:00Z">
          <w:r w:rsidRPr="002F0279" w:rsidDel="00DB2FC6">
            <w:delText xml:space="preserve"> of </w:delText>
          </w:r>
        </w:del>
        <w:r w:rsidRPr="002F0279">
          <w:t>constant output</w:t>
        </w:r>
      </w:ins>
      <w:ins w:id="182" w:author="ERCOT 110321" w:date="2021-11-03T09:33:00Z">
        <w:r>
          <w:t xml:space="preserve"> (</w:t>
        </w:r>
      </w:ins>
      <w:ins w:id="183" w:author="ERCOT 110321" w:date="2021-11-03T09:35:00Z">
        <w:r>
          <w:t>i.e.,</w:t>
        </w:r>
      </w:ins>
      <w:ins w:id="184" w:author="ERCOT 110321" w:date="2021-11-03T09:33:00Z">
        <w:r>
          <w:t xml:space="preserve"> hold)</w:t>
        </w:r>
      </w:ins>
      <w:ins w:id="185" w:author="ERCOT 110321" w:date="2021-11-03T10:11:00Z">
        <w:r>
          <w:t xml:space="preserve"> phase</w:t>
        </w:r>
      </w:ins>
      <w:ins w:id="186" w:author="ERCOT 110321" w:date="2021-11-03T09:33:00Z">
        <w:r>
          <w:t xml:space="preserve"> of the test</w:t>
        </w:r>
      </w:ins>
      <w:ins w:id="187" w:author="ERCOT" w:date="2021-08-03T15:03:00Z">
        <w:r w:rsidRPr="002F0279">
          <w:t xml:space="preserve">.  After each test, the QSE representing the </w:t>
        </w:r>
      </w:ins>
      <w:ins w:id="188" w:author="ERCOT" w:date="2021-08-03T15:05:00Z">
        <w:r>
          <w:t>ESR</w:t>
        </w:r>
      </w:ins>
      <w:ins w:id="189"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190" w:author="ERCOT" w:date="2021-08-03T15:07:00Z">
        <w:r>
          <w:t xml:space="preserve"> </w:t>
        </w:r>
      </w:ins>
      <w:ins w:id="191" w:author="ERCOT" w:date="2021-08-16T14:12:00Z">
        <w:r>
          <w:t xml:space="preserve"> </w:t>
        </w:r>
      </w:ins>
      <w:ins w:id="192" w:author="ERCOT" w:date="2021-08-03T15:06:00Z">
        <w:r w:rsidRPr="00BC0099">
          <w:t xml:space="preserve">Should the designated </w:t>
        </w:r>
        <w:r>
          <w:t>ESR</w:t>
        </w:r>
        <w:r w:rsidRPr="00BC0099">
          <w:t xml:space="preserve"> fail to </w:t>
        </w:r>
      </w:ins>
      <w:ins w:id="193" w:author="ERCOT 110321" w:date="2021-11-02T17:41:00Z">
        <w:r>
          <w:t xml:space="preserve">demonstrate the </w:t>
        </w:r>
      </w:ins>
      <w:ins w:id="194" w:author="ERCOT 110321" w:date="2021-11-03T07:29:00Z">
        <w:r>
          <w:t>state of charge</w:t>
        </w:r>
      </w:ins>
      <w:ins w:id="195" w:author="ERCOT 110321" w:date="2021-11-02T17:41:00Z">
        <w:r>
          <w:t xml:space="preserve"> level needed to meet the</w:t>
        </w:r>
      </w:ins>
      <w:ins w:id="196" w:author="ERCOT" w:date="2021-08-03T15:06:00Z">
        <w:del w:id="197" w:author="ERCOT 110321" w:date="2021-11-02T17:41:00Z">
          <w:r w:rsidRPr="00BC0099" w:rsidDel="006A7B06">
            <w:delText xml:space="preserve">reach </w:delText>
          </w:r>
        </w:del>
      </w:ins>
      <w:ins w:id="198" w:author="ERCOT" w:date="2021-08-03T15:07:00Z">
        <w:del w:id="199" w:author="ERCOT 110321" w:date="2021-11-02T17:41:00Z">
          <w:r w:rsidDel="006A7B06">
            <w:delText xml:space="preserve">the </w:delText>
          </w:r>
        </w:del>
      </w:ins>
      <w:ins w:id="200" w:author="ERCOT 110321" w:date="2021-11-02T11:14:00Z">
        <w:del w:id="201" w:author="ERCOT 110321" w:date="2021-11-02T17:41:00Z">
          <w:r w:rsidDel="00916F6A">
            <w:delText xml:space="preserve">output level based on </w:delText>
          </w:r>
        </w:del>
      </w:ins>
      <w:ins w:id="202" w:author="ERCOT" w:date="2021-08-03T15:07:00Z">
        <w:del w:id="203" w:author="ERCOT 110321" w:date="2021-11-02T17:41:00Z">
          <w:r w:rsidDel="00916F6A">
            <w:delText>sum of the</w:delText>
          </w:r>
        </w:del>
        <w:del w:id="204"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05"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06" w:author="ERCOT" w:date="2021-08-03T15:08:00Z">
        <w:r>
          <w:t xml:space="preserve"> </w:t>
        </w:r>
        <w:del w:id="207" w:author="ERCOT 110321" w:date="2021-11-03T09:34:00Z">
          <w:r w:rsidDel="00DB2FC6">
            <w:delText>ECRS</w:delText>
          </w:r>
        </w:del>
      </w:ins>
      <w:ins w:id="208" w:author="ERCOT" w:date="2021-08-03T15:13:00Z">
        <w:del w:id="209" w:author="ERCOT 110321" w:date="2021-11-03T09:34:00Z">
          <w:r w:rsidDel="00DB2FC6">
            <w:delText xml:space="preserve"> and </w:delText>
          </w:r>
        </w:del>
      </w:ins>
      <w:ins w:id="210" w:author="ERCOT" w:date="2021-08-03T15:08:00Z">
        <w:r>
          <w:t>Non-Spin capacity</w:t>
        </w:r>
      </w:ins>
      <w:ins w:id="211" w:author="ERCOT" w:date="2021-08-03T15:06:00Z">
        <w:r w:rsidRPr="00BC0099">
          <w:t xml:space="preserve"> </w:t>
        </w:r>
      </w:ins>
      <w:ins w:id="212" w:author="ERCOT" w:date="2021-08-03T15:08:00Z">
        <w:r>
          <w:t>that the Resource may pr</w:t>
        </w:r>
      </w:ins>
      <w:ins w:id="213" w:author="ERCOT" w:date="2021-08-03T15:09:00Z">
        <w:r>
          <w:t>ovide.</w:t>
        </w:r>
      </w:ins>
      <w:ins w:id="214"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215" w:author="ERCOT" w:date="2021-08-03T15:10:00Z">
        <w:r>
          <w:t>output</w:t>
        </w:r>
      </w:ins>
      <w:ins w:id="216" w:author="ERCOT" w:date="2021-08-03T15:06:00Z">
        <w:r w:rsidRPr="00967686">
          <w:t xml:space="preserve"> telemetered during the test shall be the basis for the new </w:t>
        </w:r>
      </w:ins>
      <w:ins w:id="217" w:author="ERCOT" w:date="2021-08-03T15:11:00Z">
        <w:del w:id="218" w:author="ERCOT 110321" w:date="2021-11-03T09:34:00Z">
          <w:r w:rsidDel="00DB2FC6">
            <w:delText xml:space="preserve">ECRS and </w:delText>
          </w:r>
        </w:del>
        <w:r>
          <w:t>Non-Spin capability</w:t>
        </w:r>
      </w:ins>
      <w:ins w:id="219" w:author="ERCOT" w:date="2021-08-03T15:06:00Z">
        <w:r w:rsidRPr="00967686">
          <w:t xml:space="preserve"> for the designated </w:t>
        </w:r>
      </w:ins>
      <w:ins w:id="220" w:author="ERCOT" w:date="2021-08-03T15:11:00Z">
        <w:r>
          <w:t>ESR</w:t>
        </w:r>
      </w:ins>
      <w:ins w:id="221"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222" w:author="ERCOT" w:date="2021-09-17T16:02:00Z">
        <w:r>
          <w:t xml:space="preserve"> or a mutually agreeable date</w:t>
        </w:r>
      </w:ins>
      <w:ins w:id="223" w:author="ERCOT" w:date="2021-08-03T15:06:00Z">
        <w:r w:rsidRPr="00BC0099">
          <w:t>.</w:t>
        </w:r>
      </w:ins>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74AB8671" w14:textId="77777777" w:rsidTr="00817D62">
        <w:trPr>
          <w:ins w:id="224" w:author="ERCOT 110321" w:date="2021-11-03T09:28:00Z"/>
        </w:trPr>
        <w:tc>
          <w:tcPr>
            <w:tcW w:w="9576" w:type="dxa"/>
            <w:shd w:val="clear" w:color="auto" w:fill="E0E0E0"/>
          </w:tcPr>
          <w:p w14:paraId="07577822" w14:textId="77777777" w:rsidR="00142DC5" w:rsidRDefault="00142DC5" w:rsidP="00817D62">
            <w:pPr>
              <w:pStyle w:val="Instructions"/>
              <w:spacing w:before="120"/>
              <w:rPr>
                <w:ins w:id="225" w:author="ERCOT 110321" w:date="2021-11-03T09:28:00Z"/>
              </w:rPr>
            </w:pPr>
            <w:ins w:id="226" w:author="ERCOT 110321" w:date="2021-11-03T09:28:00Z">
              <w:r>
                <w:t>[NPRR1096:  Replace paragraph (19) above with the following upon system implementation of NPRR863 and NPRR1096:]</w:t>
              </w:r>
            </w:ins>
          </w:p>
          <w:p w14:paraId="41A86806" w14:textId="77777777" w:rsidR="00142DC5" w:rsidRPr="00452059" w:rsidRDefault="00142DC5" w:rsidP="00817D62">
            <w:pPr>
              <w:pStyle w:val="BodyText"/>
              <w:ind w:left="720" w:hanging="720"/>
              <w:rPr>
                <w:ins w:id="227" w:author="ERCOT 110321" w:date="2021-11-03T09:28:00Z"/>
              </w:rPr>
            </w:pPr>
            <w:ins w:id="228" w:author="ERCOT 110321" w:date="2021-11-03T09:28:00Z">
              <w:r>
                <w:t>(1</w:t>
              </w:r>
            </w:ins>
            <w:ins w:id="229" w:author="ERCOT 110321" w:date="2021-11-03T09:29:00Z">
              <w:r>
                <w:t>9</w:t>
              </w:r>
            </w:ins>
            <w:ins w:id="230" w:author="ERCOT 110321" w:date="2021-11-03T09:28:00Z">
              <w:r>
                <w:t>)</w:t>
              </w:r>
              <w:r>
                <w:tab/>
              </w:r>
            </w:ins>
            <w:ins w:id="231"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xml:space="preserve">, ERCOT may, at </w:t>
              </w:r>
              <w:r w:rsidRPr="00BC0099">
                <w:lastRenderedPageBreak/>
                <w:t>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232" w:author="ERCOT 110321" w:date="2021-11-03T09:34:00Z">
              <w:r>
                <w:t>O</w:t>
              </w:r>
            </w:ins>
            <w:ins w:id="233"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234" w:author="ERCOT 110321" w:date="2021-11-03T10:11:00Z">
              <w:r>
                <w:t xml:space="preserve"> (i.e., hold) phase of the test</w:t>
              </w:r>
            </w:ins>
            <w:ins w:id="235"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1CE25A2C" w14:textId="77777777" w:rsidR="00142DC5" w:rsidRPr="00EB6A56" w:rsidRDefault="00142DC5" w:rsidP="00142DC5">
      <w:pPr>
        <w:pStyle w:val="H5"/>
        <w:spacing w:before="480"/>
        <w:rPr>
          <w:b w:val="0"/>
        </w:rPr>
      </w:pPr>
      <w:r w:rsidRPr="00EB6A56">
        <w:lastRenderedPageBreak/>
        <w:t>8.1.1.3.3</w:t>
      </w:r>
      <w:r w:rsidRPr="00EB6A56">
        <w:tab/>
        <w:t>Non-Spinning Reserve Capacity Monitoring Criteria</w:t>
      </w:r>
      <w:bookmarkEnd w:id="67"/>
    </w:p>
    <w:p w14:paraId="32AA1763" w14:textId="77777777" w:rsidR="00142DC5" w:rsidRDefault="00142DC5" w:rsidP="00142DC5">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139CBB5" w14:textId="77777777" w:rsidTr="00817D62">
        <w:tc>
          <w:tcPr>
            <w:tcW w:w="9350" w:type="dxa"/>
            <w:shd w:val="clear" w:color="auto" w:fill="E0E0E0"/>
          </w:tcPr>
          <w:p w14:paraId="424FFCCB" w14:textId="77777777" w:rsidR="00142DC5" w:rsidRDefault="00142DC5" w:rsidP="00817D62">
            <w:pPr>
              <w:pStyle w:val="Instructions"/>
              <w:spacing w:before="120"/>
            </w:pPr>
            <w:r>
              <w:t>[NPRR1011:  Replace paragraph (1) above with the following upon system implementation of the Real-Time Co-Optimization (RTC) project:]</w:t>
            </w:r>
          </w:p>
          <w:p w14:paraId="11A1CAB2" w14:textId="77777777" w:rsidR="00142DC5" w:rsidRDefault="00142DC5" w:rsidP="00817D62">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xml:space="preserve">, and </w:t>
            </w:r>
            <w:r>
              <w:rPr>
                <w:iCs/>
              </w:rPr>
              <w:lastRenderedPageBreak/>
              <w:t>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06E9C511" w14:textId="77777777" w:rsidR="00142DC5" w:rsidRPr="00F947D2" w:rsidRDefault="00142DC5" w:rsidP="00817D62">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236" w:author="ERCOT" w:date="2021-08-03T22:57:00Z">
              <w:del w:id="237" w:author="ERCOT 110321" w:date="2021-11-02T15:45:00Z">
                <w:r w:rsidDel="00962F48">
                  <w:rPr>
                    <w:iCs/>
                  </w:rPr>
                  <w:delText>six</w:delText>
                </w:r>
              </w:del>
            </w:ins>
            <w:del w:id="238" w:author="ERCOT 110321" w:date="2021-11-02T15:45:00Z">
              <w:r w:rsidDel="00962F48">
                <w:rPr>
                  <w:iCs/>
                </w:rPr>
                <w:delText>one</w:delText>
              </w:r>
            </w:del>
            <w:ins w:id="239" w:author="ERCOT 110321" w:date="2021-11-02T15:45:00Z">
              <w:r>
                <w:rPr>
                  <w:iCs/>
                </w:rPr>
                <w:t>four</w:t>
              </w:r>
            </w:ins>
            <w:ins w:id="240" w:author="ERCOT" w:date="2021-08-02T23:18:00Z">
              <w:r>
                <w:rPr>
                  <w:iCs/>
                </w:rPr>
                <w:t xml:space="preserve"> consecutive</w:t>
              </w:r>
            </w:ins>
            <w:r>
              <w:rPr>
                <w:iCs/>
              </w:rPr>
              <w:t xml:space="preserve"> hour</w:t>
            </w:r>
            <w:ins w:id="241" w:author="ERCOT" w:date="2021-08-02T23:18:00Z">
              <w:r>
                <w:rPr>
                  <w:iCs/>
                </w:rPr>
                <w:t>s</w:t>
              </w:r>
            </w:ins>
            <w:r>
              <w:rPr>
                <w:iCs/>
              </w:rPr>
              <w:t>.</w:t>
            </w:r>
          </w:p>
        </w:tc>
      </w:tr>
    </w:tbl>
    <w:p w14:paraId="3148B0E0" w14:textId="77777777" w:rsidR="00142DC5" w:rsidRDefault="00142DC5" w:rsidP="00142DC5">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468FA6CB" w14:textId="77777777" w:rsidTr="00817D62">
        <w:tc>
          <w:tcPr>
            <w:tcW w:w="9576" w:type="dxa"/>
            <w:shd w:val="clear" w:color="auto" w:fill="E0E0E0"/>
          </w:tcPr>
          <w:p w14:paraId="4CB65E36" w14:textId="77777777" w:rsidR="00142DC5" w:rsidRDefault="00142DC5" w:rsidP="00817D62">
            <w:pPr>
              <w:pStyle w:val="Instructions"/>
              <w:spacing w:before="120"/>
            </w:pPr>
            <w:r>
              <w:t>[NPRR863 and NPRR1011:  Insert applicable portions of Section 8.1.1.3.4 below upon system implementation for NPRR863; or upon system implementation of the Real-Time Co-Optimization (RTC) project for NPRR1011:]</w:t>
            </w:r>
          </w:p>
          <w:p w14:paraId="0B49197C" w14:textId="77777777" w:rsidR="00142DC5" w:rsidRPr="00DF042D" w:rsidRDefault="00142DC5" w:rsidP="00817D62">
            <w:pPr>
              <w:keepNext/>
              <w:tabs>
                <w:tab w:val="left" w:pos="1620"/>
              </w:tabs>
              <w:spacing w:before="240" w:after="240"/>
              <w:ind w:left="1620" w:hanging="1620"/>
              <w:outlineLvl w:val="4"/>
              <w:rPr>
                <w:b/>
              </w:rPr>
            </w:pPr>
            <w:bookmarkStart w:id="242"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42"/>
          </w:p>
          <w:p w14:paraId="0E6351B0" w14:textId="77777777" w:rsidR="00142DC5" w:rsidRPr="005407C3" w:rsidRDefault="00142DC5" w:rsidP="00817D62">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134183CA" w14:textId="77777777" w:rsidR="00142DC5" w:rsidRPr="00497B63" w:rsidRDefault="00142DC5" w:rsidP="00817D62">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243" w:author="ERCOT" w:date="2021-08-03T22:57:00Z">
              <w:del w:id="244" w:author="ERCOT 110321" w:date="2021-11-02T15:45:00Z">
                <w:r w:rsidDel="00962F48">
                  <w:rPr>
                    <w:iCs/>
                  </w:rPr>
                  <w:delText>six</w:delText>
                </w:r>
              </w:del>
            </w:ins>
            <w:del w:id="245" w:author="ERCOT 110321" w:date="2021-11-02T15:45:00Z">
              <w:r w:rsidDel="00962F48">
                <w:rPr>
                  <w:iCs/>
                </w:rPr>
                <w:delText>one</w:delText>
              </w:r>
            </w:del>
            <w:ins w:id="246" w:author="ERCOT 110321" w:date="2021-11-02T15:45:00Z">
              <w:r>
                <w:rPr>
                  <w:iCs/>
                </w:rPr>
                <w:t>two</w:t>
              </w:r>
            </w:ins>
            <w:ins w:id="247" w:author="ERCOT" w:date="2021-09-13T11:22:00Z">
              <w:r>
                <w:rPr>
                  <w:iCs/>
                </w:rPr>
                <w:t xml:space="preserve"> </w:t>
              </w:r>
            </w:ins>
            <w:ins w:id="248" w:author="ERCOT" w:date="2021-08-02T23:19:00Z">
              <w:r>
                <w:rPr>
                  <w:iCs/>
                </w:rPr>
                <w:t>consecutive</w:t>
              </w:r>
            </w:ins>
            <w:r>
              <w:rPr>
                <w:iCs/>
              </w:rPr>
              <w:t xml:space="preserve"> hour</w:t>
            </w:r>
            <w:ins w:id="249" w:author="ERCOT" w:date="2021-08-02T23:19:00Z">
              <w:r>
                <w:rPr>
                  <w:iCs/>
                </w:rPr>
                <w:t>s</w:t>
              </w:r>
            </w:ins>
            <w:r>
              <w:rPr>
                <w:iCs/>
              </w:rPr>
              <w:t>.</w:t>
            </w:r>
          </w:p>
          <w:p w14:paraId="53698E5C" w14:textId="77777777" w:rsidR="00142DC5" w:rsidRPr="005407C3" w:rsidRDefault="00142DC5" w:rsidP="00817D62">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3873F2F" w14:textId="77777777" w:rsidR="00142DC5" w:rsidRPr="00452059" w:rsidRDefault="00142DC5" w:rsidP="00817D62">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BB18F7F" w14:textId="23EF27E4" w:rsidR="00171421" w:rsidRDefault="00171421" w:rsidP="00142DC5">
      <w:pPr>
        <w:pStyle w:val="Heading2"/>
        <w:numPr>
          <w:ilvl w:val="0"/>
          <w:numId w:val="0"/>
        </w:numPr>
      </w:pPr>
    </w:p>
    <w:sectPr w:rsidR="00171421" w:rsidSect="00F27B67">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D3E9" w14:textId="77777777" w:rsidR="00977C96" w:rsidRDefault="00977C96">
      <w:r>
        <w:separator/>
      </w:r>
    </w:p>
  </w:endnote>
  <w:endnote w:type="continuationSeparator" w:id="0">
    <w:p w14:paraId="77CDDCF0" w14:textId="77777777" w:rsidR="00977C96" w:rsidRDefault="0097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84B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4BD2" w14:textId="1089140E" w:rsidR="00D11DF2" w:rsidRDefault="00BC25BB">
    <w:pPr>
      <w:pStyle w:val="Footer"/>
      <w:tabs>
        <w:tab w:val="clear" w:pos="4320"/>
        <w:tab w:val="clear" w:pos="8640"/>
        <w:tab w:val="right" w:pos="9360"/>
      </w:tabs>
      <w:rPr>
        <w:rFonts w:ascii="Arial" w:hAnsi="Arial" w:cs="Arial"/>
        <w:sz w:val="18"/>
      </w:rPr>
    </w:pPr>
    <w:r>
      <w:rPr>
        <w:rFonts w:ascii="Arial" w:hAnsi="Arial" w:cs="Arial"/>
        <w:sz w:val="18"/>
      </w:rPr>
      <w:t>1096</w:t>
    </w:r>
    <w:r w:rsidR="00D11DF2">
      <w:rPr>
        <w:rFonts w:ascii="Arial" w:hAnsi="Arial" w:cs="Arial"/>
        <w:sz w:val="18"/>
      </w:rPr>
      <w:t>NPRR</w:t>
    </w:r>
    <w:r w:rsidR="006529C5">
      <w:rPr>
        <w:rFonts w:ascii="Arial" w:hAnsi="Arial" w:cs="Arial"/>
        <w:sz w:val="18"/>
      </w:rPr>
      <w:t>-</w:t>
    </w:r>
    <w:r w:rsidR="005E76C9">
      <w:rPr>
        <w:rFonts w:ascii="Arial" w:hAnsi="Arial" w:cs="Arial"/>
        <w:sz w:val="18"/>
      </w:rPr>
      <w:t>20</w:t>
    </w:r>
    <w:r w:rsidR="00E368F1">
      <w:rPr>
        <w:rFonts w:ascii="Arial" w:hAnsi="Arial" w:cs="Arial"/>
        <w:sz w:val="18"/>
      </w:rPr>
      <w:t xml:space="preserve"> PRS Report</w:t>
    </w:r>
    <w:r w:rsidR="006529C5">
      <w:rPr>
        <w:rFonts w:ascii="Arial" w:hAnsi="Arial" w:cs="Arial"/>
        <w:sz w:val="18"/>
      </w:rPr>
      <w:t xml:space="preserve"> </w:t>
    </w:r>
    <w:r w:rsidR="005E76C9">
      <w:rPr>
        <w:rFonts w:ascii="Arial" w:hAnsi="Arial" w:cs="Arial"/>
        <w:sz w:val="18"/>
      </w:rPr>
      <w:t>020922</w:t>
    </w:r>
    <w:r w:rsidR="00D11DF2">
      <w:rPr>
        <w:rFonts w:ascii="Arial" w:hAnsi="Arial" w:cs="Arial"/>
        <w:sz w:val="18"/>
      </w:rPr>
      <w:tab/>
      <w:t>Pa</w:t>
    </w:r>
    <w:r w:rsidR="00D11DF2" w:rsidRPr="00412DCA">
      <w:rPr>
        <w:rFonts w:ascii="Arial" w:hAnsi="Arial" w:cs="Arial"/>
        <w:sz w:val="18"/>
      </w:rPr>
      <w:t xml:space="preserve">ge </w:t>
    </w:r>
    <w:r w:rsidR="00F27B67" w:rsidRPr="00412DCA">
      <w:rPr>
        <w:rFonts w:ascii="Arial" w:hAnsi="Arial" w:cs="Arial"/>
        <w:sz w:val="18"/>
      </w:rPr>
      <w:fldChar w:fldCharType="begin"/>
    </w:r>
    <w:r w:rsidR="00D11DF2" w:rsidRPr="00412DCA">
      <w:rPr>
        <w:rFonts w:ascii="Arial" w:hAnsi="Arial" w:cs="Arial"/>
        <w:sz w:val="18"/>
      </w:rPr>
      <w:instrText xml:space="preserve"> PAGE </w:instrText>
    </w:r>
    <w:r w:rsidR="00F27B67" w:rsidRPr="00412DCA">
      <w:rPr>
        <w:rFonts w:ascii="Arial" w:hAnsi="Arial" w:cs="Arial"/>
        <w:sz w:val="18"/>
      </w:rPr>
      <w:fldChar w:fldCharType="separate"/>
    </w:r>
    <w:r w:rsidR="00D11DF2">
      <w:rPr>
        <w:rFonts w:ascii="Arial" w:hAnsi="Arial" w:cs="Arial"/>
        <w:noProof/>
        <w:sz w:val="18"/>
      </w:rPr>
      <w:t>1</w:t>
    </w:r>
    <w:r w:rsidR="00F27B67" w:rsidRPr="00412DCA">
      <w:rPr>
        <w:rFonts w:ascii="Arial" w:hAnsi="Arial" w:cs="Arial"/>
        <w:sz w:val="18"/>
      </w:rPr>
      <w:fldChar w:fldCharType="end"/>
    </w:r>
    <w:r w:rsidR="00D11DF2" w:rsidRPr="00412DCA">
      <w:rPr>
        <w:rFonts w:ascii="Arial" w:hAnsi="Arial" w:cs="Arial"/>
        <w:sz w:val="18"/>
      </w:rPr>
      <w:t xml:space="preserve"> of </w:t>
    </w:r>
    <w:r w:rsidR="00F27B67" w:rsidRPr="00412DCA">
      <w:rPr>
        <w:rFonts w:ascii="Arial" w:hAnsi="Arial" w:cs="Arial"/>
        <w:sz w:val="18"/>
      </w:rPr>
      <w:fldChar w:fldCharType="begin"/>
    </w:r>
    <w:r w:rsidR="00D11DF2" w:rsidRPr="00412DCA">
      <w:rPr>
        <w:rFonts w:ascii="Arial" w:hAnsi="Arial" w:cs="Arial"/>
        <w:sz w:val="18"/>
      </w:rPr>
      <w:instrText xml:space="preserve"> NUMPAGES </w:instrText>
    </w:r>
    <w:r w:rsidR="00F27B67" w:rsidRPr="00412DCA">
      <w:rPr>
        <w:rFonts w:ascii="Arial" w:hAnsi="Arial" w:cs="Arial"/>
        <w:sz w:val="18"/>
      </w:rPr>
      <w:fldChar w:fldCharType="separate"/>
    </w:r>
    <w:r w:rsidR="00D11DF2">
      <w:rPr>
        <w:rFonts w:ascii="Arial" w:hAnsi="Arial" w:cs="Arial"/>
        <w:noProof/>
        <w:sz w:val="18"/>
      </w:rPr>
      <w:t>2</w:t>
    </w:r>
    <w:r w:rsidR="00F27B67" w:rsidRPr="00412DCA">
      <w:rPr>
        <w:rFonts w:ascii="Arial" w:hAnsi="Arial" w:cs="Arial"/>
        <w:sz w:val="18"/>
      </w:rPr>
      <w:fldChar w:fldCharType="end"/>
    </w:r>
  </w:p>
  <w:p w14:paraId="79C89792" w14:textId="77777777" w:rsidR="00D11DF2" w:rsidRPr="00412DCA" w:rsidRDefault="00D11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6F6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E313" w14:textId="77777777" w:rsidR="00977C96" w:rsidRDefault="00977C96">
      <w:r>
        <w:separator/>
      </w:r>
    </w:p>
  </w:footnote>
  <w:footnote w:type="continuationSeparator" w:id="0">
    <w:p w14:paraId="720EA0B1" w14:textId="77777777" w:rsidR="00977C96" w:rsidRDefault="00977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F5F2" w14:textId="4900E275" w:rsidR="00D11DF2" w:rsidRDefault="00E368F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0321">
    <w15:presenceInfo w15:providerId="None" w15:userId="ERCOT 110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C7"/>
    <w:rsid w:val="00006711"/>
    <w:rsid w:val="0003262B"/>
    <w:rsid w:val="00040B13"/>
    <w:rsid w:val="000565DD"/>
    <w:rsid w:val="00060A5A"/>
    <w:rsid w:val="00064B44"/>
    <w:rsid w:val="00067FE2"/>
    <w:rsid w:val="0007682E"/>
    <w:rsid w:val="000D1AEB"/>
    <w:rsid w:val="000D3E64"/>
    <w:rsid w:val="000E30AE"/>
    <w:rsid w:val="000F13C5"/>
    <w:rsid w:val="00105A36"/>
    <w:rsid w:val="001127C7"/>
    <w:rsid w:val="001131C8"/>
    <w:rsid w:val="001313B4"/>
    <w:rsid w:val="00142DC5"/>
    <w:rsid w:val="0014546D"/>
    <w:rsid w:val="001500D9"/>
    <w:rsid w:val="00151A10"/>
    <w:rsid w:val="00153640"/>
    <w:rsid w:val="00156DB7"/>
    <w:rsid w:val="00157228"/>
    <w:rsid w:val="00160C3C"/>
    <w:rsid w:val="00171421"/>
    <w:rsid w:val="0017783C"/>
    <w:rsid w:val="0019314C"/>
    <w:rsid w:val="001B720B"/>
    <w:rsid w:val="001F158F"/>
    <w:rsid w:val="001F38F0"/>
    <w:rsid w:val="00237430"/>
    <w:rsid w:val="0024330D"/>
    <w:rsid w:val="00276A99"/>
    <w:rsid w:val="00286AD9"/>
    <w:rsid w:val="002966F3"/>
    <w:rsid w:val="002A06EB"/>
    <w:rsid w:val="002B69F3"/>
    <w:rsid w:val="002B763A"/>
    <w:rsid w:val="002D382A"/>
    <w:rsid w:val="002D665F"/>
    <w:rsid w:val="002F0279"/>
    <w:rsid w:val="002F1EDD"/>
    <w:rsid w:val="003013F2"/>
    <w:rsid w:val="0030232A"/>
    <w:rsid w:val="0030694A"/>
    <w:rsid w:val="003069F4"/>
    <w:rsid w:val="00360920"/>
    <w:rsid w:val="00370864"/>
    <w:rsid w:val="00373269"/>
    <w:rsid w:val="00380E10"/>
    <w:rsid w:val="00384709"/>
    <w:rsid w:val="00386C35"/>
    <w:rsid w:val="003A18E3"/>
    <w:rsid w:val="003A3D77"/>
    <w:rsid w:val="003B45C4"/>
    <w:rsid w:val="003B5AED"/>
    <w:rsid w:val="003C6B7B"/>
    <w:rsid w:val="003E1738"/>
    <w:rsid w:val="0040176F"/>
    <w:rsid w:val="004135BD"/>
    <w:rsid w:val="00422135"/>
    <w:rsid w:val="004302A4"/>
    <w:rsid w:val="004463BA"/>
    <w:rsid w:val="0046203F"/>
    <w:rsid w:val="004822D4"/>
    <w:rsid w:val="00482A4A"/>
    <w:rsid w:val="0049290B"/>
    <w:rsid w:val="004A18A4"/>
    <w:rsid w:val="004A4451"/>
    <w:rsid w:val="004D3958"/>
    <w:rsid w:val="005008DF"/>
    <w:rsid w:val="0050179C"/>
    <w:rsid w:val="005045D0"/>
    <w:rsid w:val="00513905"/>
    <w:rsid w:val="00534C6C"/>
    <w:rsid w:val="005841C0"/>
    <w:rsid w:val="0059260F"/>
    <w:rsid w:val="005E5074"/>
    <w:rsid w:val="005E76C9"/>
    <w:rsid w:val="005F5F84"/>
    <w:rsid w:val="00612E4F"/>
    <w:rsid w:val="00615D5E"/>
    <w:rsid w:val="00621CD2"/>
    <w:rsid w:val="00622E99"/>
    <w:rsid w:val="00625E5D"/>
    <w:rsid w:val="006529C5"/>
    <w:rsid w:val="0066370F"/>
    <w:rsid w:val="00670658"/>
    <w:rsid w:val="006A0784"/>
    <w:rsid w:val="006A697B"/>
    <w:rsid w:val="006B4DDE"/>
    <w:rsid w:val="006C7190"/>
    <w:rsid w:val="006E4597"/>
    <w:rsid w:val="0073032C"/>
    <w:rsid w:val="007328A0"/>
    <w:rsid w:val="00743968"/>
    <w:rsid w:val="00747F15"/>
    <w:rsid w:val="00760E90"/>
    <w:rsid w:val="00785415"/>
    <w:rsid w:val="00791CB9"/>
    <w:rsid w:val="00793130"/>
    <w:rsid w:val="007A1BE1"/>
    <w:rsid w:val="007B3233"/>
    <w:rsid w:val="007B5A42"/>
    <w:rsid w:val="007C199B"/>
    <w:rsid w:val="007C1AF4"/>
    <w:rsid w:val="007D3073"/>
    <w:rsid w:val="007D64B9"/>
    <w:rsid w:val="007D72D4"/>
    <w:rsid w:val="007E0452"/>
    <w:rsid w:val="008070C0"/>
    <w:rsid w:val="0080779F"/>
    <w:rsid w:val="0081083A"/>
    <w:rsid w:val="00811C12"/>
    <w:rsid w:val="00836BC7"/>
    <w:rsid w:val="00845778"/>
    <w:rsid w:val="00862F64"/>
    <w:rsid w:val="00872646"/>
    <w:rsid w:val="0087292D"/>
    <w:rsid w:val="00887E28"/>
    <w:rsid w:val="008D50CE"/>
    <w:rsid w:val="008D5C3A"/>
    <w:rsid w:val="008E6DA2"/>
    <w:rsid w:val="0090080F"/>
    <w:rsid w:val="00904B73"/>
    <w:rsid w:val="00907B1E"/>
    <w:rsid w:val="00920BE7"/>
    <w:rsid w:val="00925A13"/>
    <w:rsid w:val="0094158C"/>
    <w:rsid w:val="00943AFD"/>
    <w:rsid w:val="00947624"/>
    <w:rsid w:val="00963A51"/>
    <w:rsid w:val="009640B8"/>
    <w:rsid w:val="00977C96"/>
    <w:rsid w:val="00980D73"/>
    <w:rsid w:val="00983B6E"/>
    <w:rsid w:val="00985850"/>
    <w:rsid w:val="009936F8"/>
    <w:rsid w:val="009A3772"/>
    <w:rsid w:val="009A7E8B"/>
    <w:rsid w:val="009D17F0"/>
    <w:rsid w:val="009D7B16"/>
    <w:rsid w:val="009E79C3"/>
    <w:rsid w:val="00A42796"/>
    <w:rsid w:val="00A5058B"/>
    <w:rsid w:val="00A5311D"/>
    <w:rsid w:val="00A559AF"/>
    <w:rsid w:val="00A66A05"/>
    <w:rsid w:val="00AD3B58"/>
    <w:rsid w:val="00AF56C6"/>
    <w:rsid w:val="00B032E8"/>
    <w:rsid w:val="00B32AF2"/>
    <w:rsid w:val="00B57F96"/>
    <w:rsid w:val="00B67892"/>
    <w:rsid w:val="00B90675"/>
    <w:rsid w:val="00BA4D33"/>
    <w:rsid w:val="00BA628F"/>
    <w:rsid w:val="00BC25BB"/>
    <w:rsid w:val="00BC2D06"/>
    <w:rsid w:val="00BE1BE7"/>
    <w:rsid w:val="00BF6248"/>
    <w:rsid w:val="00BF788E"/>
    <w:rsid w:val="00C00134"/>
    <w:rsid w:val="00C43509"/>
    <w:rsid w:val="00C43BED"/>
    <w:rsid w:val="00C734BD"/>
    <w:rsid w:val="00C744EB"/>
    <w:rsid w:val="00C90702"/>
    <w:rsid w:val="00C917FF"/>
    <w:rsid w:val="00C9766A"/>
    <w:rsid w:val="00CA5B22"/>
    <w:rsid w:val="00CC4F39"/>
    <w:rsid w:val="00CD544C"/>
    <w:rsid w:val="00CF4256"/>
    <w:rsid w:val="00D04FE8"/>
    <w:rsid w:val="00D11DF2"/>
    <w:rsid w:val="00D176CF"/>
    <w:rsid w:val="00D271E3"/>
    <w:rsid w:val="00D47A80"/>
    <w:rsid w:val="00D55A02"/>
    <w:rsid w:val="00D84B8E"/>
    <w:rsid w:val="00D85807"/>
    <w:rsid w:val="00D87349"/>
    <w:rsid w:val="00D90FE3"/>
    <w:rsid w:val="00D91EE9"/>
    <w:rsid w:val="00D97220"/>
    <w:rsid w:val="00DD175D"/>
    <w:rsid w:val="00DF500A"/>
    <w:rsid w:val="00E1293A"/>
    <w:rsid w:val="00E14D47"/>
    <w:rsid w:val="00E1641C"/>
    <w:rsid w:val="00E26708"/>
    <w:rsid w:val="00E34958"/>
    <w:rsid w:val="00E368F1"/>
    <w:rsid w:val="00E37AB0"/>
    <w:rsid w:val="00E55D52"/>
    <w:rsid w:val="00E61647"/>
    <w:rsid w:val="00E71C39"/>
    <w:rsid w:val="00E8705B"/>
    <w:rsid w:val="00EA56E6"/>
    <w:rsid w:val="00EC335F"/>
    <w:rsid w:val="00EC3704"/>
    <w:rsid w:val="00EC48FB"/>
    <w:rsid w:val="00EC6B1C"/>
    <w:rsid w:val="00EF232A"/>
    <w:rsid w:val="00F04AC3"/>
    <w:rsid w:val="00F05A69"/>
    <w:rsid w:val="00F158C7"/>
    <w:rsid w:val="00F27B67"/>
    <w:rsid w:val="00F43FFD"/>
    <w:rsid w:val="00F44236"/>
    <w:rsid w:val="00F52517"/>
    <w:rsid w:val="00F6510E"/>
    <w:rsid w:val="00F95F42"/>
    <w:rsid w:val="00FA57B2"/>
    <w:rsid w:val="00FB509B"/>
    <w:rsid w:val="00FC292E"/>
    <w:rsid w:val="00FC2A87"/>
    <w:rsid w:val="00FC3D4B"/>
    <w:rsid w:val="00FC6312"/>
    <w:rsid w:val="00FD2C49"/>
    <w:rsid w:val="00FD68A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FE6588"/>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27B67"/>
    <w:rPr>
      <w:sz w:val="24"/>
      <w:szCs w:val="24"/>
    </w:rPr>
  </w:style>
  <w:style w:type="paragraph" w:styleId="Heading1">
    <w:name w:val="heading 1"/>
    <w:basedOn w:val="Normal"/>
    <w:next w:val="BodyText"/>
    <w:qFormat/>
    <w:rsid w:val="00F27B6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27B67"/>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F27B6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27B6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27B6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27B6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27B6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27B6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27B6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27B67"/>
    <w:pPr>
      <w:tabs>
        <w:tab w:val="center" w:pos="4320"/>
        <w:tab w:val="right" w:pos="8640"/>
      </w:tabs>
    </w:pPr>
    <w:rPr>
      <w:rFonts w:ascii="Arial" w:hAnsi="Arial"/>
      <w:b/>
      <w:bCs/>
    </w:rPr>
  </w:style>
  <w:style w:type="paragraph" w:styleId="Footer">
    <w:name w:val="footer"/>
    <w:basedOn w:val="Normal"/>
    <w:rsid w:val="00F27B67"/>
    <w:pPr>
      <w:tabs>
        <w:tab w:val="center" w:pos="4320"/>
        <w:tab w:val="right" w:pos="8640"/>
      </w:tabs>
    </w:pPr>
  </w:style>
  <w:style w:type="paragraph" w:customStyle="1" w:styleId="TXUNormal">
    <w:name w:val="TXUNormal"/>
    <w:rsid w:val="00F27B67"/>
    <w:pPr>
      <w:spacing w:after="120"/>
    </w:pPr>
  </w:style>
  <w:style w:type="paragraph" w:customStyle="1" w:styleId="TXUHeader">
    <w:name w:val="TXUHeader"/>
    <w:basedOn w:val="TXUNormal"/>
    <w:rsid w:val="00F27B67"/>
    <w:pPr>
      <w:tabs>
        <w:tab w:val="right" w:pos="9360"/>
      </w:tabs>
      <w:spacing w:after="0"/>
    </w:pPr>
    <w:rPr>
      <w:noProof/>
      <w:sz w:val="16"/>
    </w:rPr>
  </w:style>
  <w:style w:type="paragraph" w:customStyle="1" w:styleId="TXUHeaderForm">
    <w:name w:val="TXUHeaderForm"/>
    <w:basedOn w:val="TXUHeader"/>
    <w:next w:val="Normal"/>
    <w:rsid w:val="00F27B67"/>
    <w:rPr>
      <w:sz w:val="24"/>
    </w:rPr>
  </w:style>
  <w:style w:type="paragraph" w:customStyle="1" w:styleId="TXUSubject">
    <w:name w:val="TXUSubject"/>
    <w:basedOn w:val="TXUNormal"/>
    <w:next w:val="TXUNormal"/>
    <w:rsid w:val="00F27B67"/>
    <w:pPr>
      <w:spacing w:after="240"/>
    </w:pPr>
    <w:rPr>
      <w:b/>
    </w:rPr>
  </w:style>
  <w:style w:type="paragraph" w:customStyle="1" w:styleId="TXUFooter">
    <w:name w:val="TXUFooter"/>
    <w:basedOn w:val="TXUNormal"/>
    <w:rsid w:val="00F27B6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27B67"/>
    <w:rPr>
      <w:sz w:val="20"/>
    </w:rPr>
  </w:style>
  <w:style w:type="paragraph" w:customStyle="1" w:styleId="Comments">
    <w:name w:val="Comments"/>
    <w:basedOn w:val="Normal"/>
    <w:rsid w:val="00F27B6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27B67"/>
    <w:rPr>
      <w:color w:val="0000FF"/>
      <w:u w:val="single"/>
    </w:rPr>
  </w:style>
  <w:style w:type="paragraph" w:styleId="BodyText">
    <w:name w:val="Body Text"/>
    <w:basedOn w:val="Normal"/>
    <w:rsid w:val="00F27B67"/>
    <w:pPr>
      <w:spacing w:after="240"/>
    </w:pPr>
  </w:style>
  <w:style w:type="paragraph" w:styleId="BodyTextIndent">
    <w:name w:val="Body Text Indent"/>
    <w:basedOn w:val="Normal"/>
    <w:rsid w:val="00F27B67"/>
    <w:pPr>
      <w:spacing w:after="240"/>
      <w:ind w:left="720"/>
    </w:pPr>
    <w:rPr>
      <w:iCs/>
      <w:szCs w:val="20"/>
    </w:rPr>
  </w:style>
  <w:style w:type="paragraph" w:customStyle="1" w:styleId="Bullet">
    <w:name w:val="Bullet"/>
    <w:basedOn w:val="Normal"/>
    <w:rsid w:val="00F27B6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27B67"/>
    <w:rPr>
      <w:rFonts w:ascii="Arial" w:hAnsi="Arial"/>
    </w:rPr>
  </w:style>
  <w:style w:type="table" w:customStyle="1" w:styleId="BoxedLanguage">
    <w:name w:val="Boxed Language"/>
    <w:basedOn w:val="TableNormal"/>
    <w:rsid w:val="00F27B6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27B67"/>
    <w:pPr>
      <w:numPr>
        <w:numId w:val="4"/>
      </w:numPr>
      <w:tabs>
        <w:tab w:val="clear" w:pos="360"/>
        <w:tab w:val="num" w:pos="432"/>
      </w:tabs>
      <w:spacing w:after="180"/>
      <w:ind w:left="432" w:hanging="432"/>
    </w:pPr>
    <w:rPr>
      <w:szCs w:val="20"/>
    </w:rPr>
  </w:style>
  <w:style w:type="paragraph" w:styleId="FootnoteText">
    <w:name w:val="footnote text"/>
    <w:basedOn w:val="Normal"/>
    <w:rsid w:val="00F27B67"/>
    <w:rPr>
      <w:sz w:val="18"/>
      <w:szCs w:val="20"/>
    </w:rPr>
  </w:style>
  <w:style w:type="paragraph" w:customStyle="1" w:styleId="Formula">
    <w:name w:val="Formula"/>
    <w:basedOn w:val="Normal"/>
    <w:autoRedefine/>
    <w:rsid w:val="00F27B67"/>
    <w:pPr>
      <w:tabs>
        <w:tab w:val="left" w:pos="2340"/>
        <w:tab w:val="left" w:pos="3420"/>
      </w:tabs>
      <w:spacing w:after="240"/>
      <w:ind w:left="3420" w:hanging="2700"/>
    </w:pPr>
    <w:rPr>
      <w:bCs/>
    </w:rPr>
  </w:style>
  <w:style w:type="paragraph" w:customStyle="1" w:styleId="FormulaBold">
    <w:name w:val="Formula Bold"/>
    <w:basedOn w:val="Normal"/>
    <w:autoRedefine/>
    <w:rsid w:val="00F27B67"/>
    <w:pPr>
      <w:tabs>
        <w:tab w:val="left" w:pos="2340"/>
        <w:tab w:val="left" w:pos="3420"/>
      </w:tabs>
      <w:spacing w:after="240"/>
      <w:ind w:left="3420" w:hanging="2700"/>
    </w:pPr>
    <w:rPr>
      <w:b/>
      <w:bCs/>
    </w:rPr>
  </w:style>
  <w:style w:type="table" w:customStyle="1" w:styleId="FormulaVariableTable">
    <w:name w:val="Formula Variable Table"/>
    <w:basedOn w:val="TableNormal"/>
    <w:rsid w:val="00F27B6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27B67"/>
    <w:pPr>
      <w:numPr>
        <w:ilvl w:val="0"/>
        <w:numId w:val="0"/>
      </w:numPr>
      <w:tabs>
        <w:tab w:val="left" w:pos="900"/>
      </w:tabs>
      <w:ind w:left="900" w:hanging="900"/>
    </w:pPr>
  </w:style>
  <w:style w:type="paragraph" w:customStyle="1" w:styleId="H3">
    <w:name w:val="H3"/>
    <w:basedOn w:val="Heading3"/>
    <w:next w:val="BodyText"/>
    <w:link w:val="H3Char"/>
    <w:rsid w:val="00F27B67"/>
    <w:pPr>
      <w:numPr>
        <w:ilvl w:val="0"/>
        <w:numId w:val="0"/>
      </w:numPr>
      <w:tabs>
        <w:tab w:val="clear" w:pos="1008"/>
        <w:tab w:val="left" w:pos="1080"/>
      </w:tabs>
      <w:ind w:left="1080" w:hanging="1080"/>
    </w:pPr>
  </w:style>
  <w:style w:type="paragraph" w:customStyle="1" w:styleId="H4">
    <w:name w:val="H4"/>
    <w:basedOn w:val="Heading4"/>
    <w:next w:val="BodyText"/>
    <w:link w:val="H4Char"/>
    <w:rsid w:val="00F27B67"/>
    <w:pPr>
      <w:numPr>
        <w:ilvl w:val="0"/>
        <w:numId w:val="0"/>
      </w:numPr>
      <w:tabs>
        <w:tab w:val="clear" w:pos="1296"/>
        <w:tab w:val="left" w:pos="1260"/>
      </w:tabs>
      <w:ind w:left="1260" w:hanging="1260"/>
    </w:pPr>
  </w:style>
  <w:style w:type="paragraph" w:customStyle="1" w:styleId="H5">
    <w:name w:val="H5"/>
    <w:basedOn w:val="Heading5"/>
    <w:next w:val="BodyText"/>
    <w:link w:val="H5Char"/>
    <w:rsid w:val="00F27B67"/>
    <w:pPr>
      <w:numPr>
        <w:ilvl w:val="0"/>
        <w:numId w:val="0"/>
      </w:numPr>
      <w:tabs>
        <w:tab w:val="clear" w:pos="1440"/>
        <w:tab w:val="left" w:pos="1620"/>
      </w:tabs>
      <w:ind w:left="1620" w:hanging="1620"/>
    </w:pPr>
  </w:style>
  <w:style w:type="paragraph" w:customStyle="1" w:styleId="H6">
    <w:name w:val="H6"/>
    <w:basedOn w:val="Heading6"/>
    <w:next w:val="BodyText"/>
    <w:link w:val="H6Char"/>
    <w:rsid w:val="00F27B67"/>
    <w:pPr>
      <w:numPr>
        <w:ilvl w:val="0"/>
        <w:numId w:val="0"/>
      </w:numPr>
      <w:tabs>
        <w:tab w:val="clear" w:pos="1584"/>
        <w:tab w:val="left" w:pos="1800"/>
      </w:tabs>
      <w:ind w:left="1800" w:hanging="1800"/>
    </w:pPr>
  </w:style>
  <w:style w:type="paragraph" w:customStyle="1" w:styleId="H7">
    <w:name w:val="H7"/>
    <w:basedOn w:val="Heading7"/>
    <w:next w:val="BodyText"/>
    <w:rsid w:val="00F27B67"/>
    <w:pPr>
      <w:numPr>
        <w:ilvl w:val="0"/>
        <w:numId w:val="0"/>
      </w:numPr>
      <w:tabs>
        <w:tab w:val="clear" w:pos="1728"/>
        <w:tab w:val="left" w:pos="1980"/>
      </w:tabs>
      <w:ind w:left="1980" w:hanging="1980"/>
    </w:pPr>
    <w:rPr>
      <w:b/>
      <w:i/>
    </w:rPr>
  </w:style>
  <w:style w:type="paragraph" w:customStyle="1" w:styleId="H8">
    <w:name w:val="H8"/>
    <w:basedOn w:val="Heading8"/>
    <w:next w:val="BodyText"/>
    <w:rsid w:val="00F27B6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27B6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27B67"/>
    <w:pPr>
      <w:keepNext/>
      <w:spacing w:before="240"/>
    </w:pPr>
    <w:rPr>
      <w:b/>
      <w:iCs/>
      <w:szCs w:val="20"/>
    </w:rPr>
  </w:style>
  <w:style w:type="paragraph" w:customStyle="1" w:styleId="Instructions">
    <w:name w:val="Instructions"/>
    <w:basedOn w:val="BodyText"/>
    <w:link w:val="InstructionsChar"/>
    <w:rsid w:val="00F27B67"/>
    <w:rPr>
      <w:b/>
      <w:i/>
      <w:iCs/>
    </w:rPr>
  </w:style>
  <w:style w:type="paragraph" w:styleId="List">
    <w:name w:val="List"/>
    <w:aliases w:val=" Char2 Char Char Char Char, Char2 Char"/>
    <w:basedOn w:val="Normal"/>
    <w:link w:val="ListChar"/>
    <w:rsid w:val="00F27B67"/>
    <w:pPr>
      <w:spacing w:after="240"/>
      <w:ind w:left="720" w:hanging="720"/>
    </w:pPr>
    <w:rPr>
      <w:szCs w:val="20"/>
    </w:rPr>
  </w:style>
  <w:style w:type="paragraph" w:styleId="List2">
    <w:name w:val="List 2"/>
    <w:basedOn w:val="Normal"/>
    <w:rsid w:val="00F27B67"/>
    <w:pPr>
      <w:spacing w:after="240"/>
      <w:ind w:left="1440" w:hanging="720"/>
    </w:pPr>
    <w:rPr>
      <w:szCs w:val="20"/>
    </w:rPr>
  </w:style>
  <w:style w:type="paragraph" w:styleId="List3">
    <w:name w:val="List 3"/>
    <w:basedOn w:val="Normal"/>
    <w:rsid w:val="00F27B67"/>
    <w:pPr>
      <w:spacing w:after="240"/>
      <w:ind w:left="2160" w:hanging="720"/>
    </w:pPr>
    <w:rPr>
      <w:szCs w:val="20"/>
    </w:rPr>
  </w:style>
  <w:style w:type="paragraph" w:customStyle="1" w:styleId="ListIntroduction">
    <w:name w:val="List Introduction"/>
    <w:basedOn w:val="BodyText"/>
    <w:rsid w:val="00F27B67"/>
    <w:pPr>
      <w:keepNext/>
    </w:pPr>
    <w:rPr>
      <w:iCs/>
      <w:szCs w:val="20"/>
    </w:rPr>
  </w:style>
  <w:style w:type="paragraph" w:customStyle="1" w:styleId="ListSub">
    <w:name w:val="List Sub"/>
    <w:basedOn w:val="List"/>
    <w:rsid w:val="00F27B67"/>
    <w:pPr>
      <w:ind w:firstLine="0"/>
    </w:pPr>
  </w:style>
  <w:style w:type="character" w:styleId="PageNumber">
    <w:name w:val="page number"/>
    <w:basedOn w:val="DefaultParagraphFont"/>
    <w:rsid w:val="00F27B67"/>
  </w:style>
  <w:style w:type="paragraph" w:customStyle="1" w:styleId="Spaceafterbox">
    <w:name w:val="Space after box"/>
    <w:basedOn w:val="Normal"/>
    <w:rsid w:val="00F27B67"/>
    <w:rPr>
      <w:szCs w:val="20"/>
    </w:rPr>
  </w:style>
  <w:style w:type="paragraph" w:customStyle="1" w:styleId="TableBody">
    <w:name w:val="Table Body"/>
    <w:basedOn w:val="BodyText"/>
    <w:rsid w:val="00F27B67"/>
    <w:pPr>
      <w:spacing w:after="60"/>
    </w:pPr>
    <w:rPr>
      <w:iCs/>
      <w:sz w:val="20"/>
      <w:szCs w:val="20"/>
    </w:rPr>
  </w:style>
  <w:style w:type="paragraph" w:customStyle="1" w:styleId="TableBullet">
    <w:name w:val="Table Bullet"/>
    <w:basedOn w:val="TableBody"/>
    <w:rsid w:val="00F27B67"/>
    <w:pPr>
      <w:numPr>
        <w:numId w:val="14"/>
      </w:numPr>
      <w:ind w:left="0" w:firstLine="0"/>
    </w:pPr>
  </w:style>
  <w:style w:type="table" w:styleId="TableGrid">
    <w:name w:val="Table Grid"/>
    <w:basedOn w:val="TableNormal"/>
    <w:rsid w:val="00F2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27B67"/>
    <w:rPr>
      <w:b/>
      <w:iCs/>
      <w:sz w:val="20"/>
      <w:szCs w:val="20"/>
    </w:rPr>
  </w:style>
  <w:style w:type="paragraph" w:styleId="TOC1">
    <w:name w:val="toc 1"/>
    <w:basedOn w:val="Normal"/>
    <w:next w:val="Normal"/>
    <w:autoRedefine/>
    <w:rsid w:val="00F27B6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27B67"/>
    <w:pPr>
      <w:tabs>
        <w:tab w:val="left" w:pos="1260"/>
        <w:tab w:val="right" w:leader="dot" w:pos="9360"/>
      </w:tabs>
      <w:ind w:left="1260" w:right="720" w:hanging="720"/>
    </w:pPr>
    <w:rPr>
      <w:sz w:val="20"/>
      <w:szCs w:val="20"/>
    </w:rPr>
  </w:style>
  <w:style w:type="paragraph" w:styleId="TOC3">
    <w:name w:val="toc 3"/>
    <w:basedOn w:val="Normal"/>
    <w:next w:val="Normal"/>
    <w:autoRedefine/>
    <w:rsid w:val="00F27B6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27B67"/>
    <w:pPr>
      <w:tabs>
        <w:tab w:val="left" w:pos="2700"/>
        <w:tab w:val="right" w:leader="dot" w:pos="9360"/>
      </w:tabs>
      <w:ind w:left="2700" w:right="720" w:hanging="1080"/>
    </w:pPr>
    <w:rPr>
      <w:sz w:val="18"/>
      <w:szCs w:val="18"/>
    </w:rPr>
  </w:style>
  <w:style w:type="paragraph" w:styleId="TOC5">
    <w:name w:val="toc 5"/>
    <w:basedOn w:val="Normal"/>
    <w:next w:val="Normal"/>
    <w:autoRedefine/>
    <w:rsid w:val="00F27B6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27B67"/>
    <w:pPr>
      <w:tabs>
        <w:tab w:val="left" w:pos="4500"/>
        <w:tab w:val="right" w:leader="dot" w:pos="9360"/>
      </w:tabs>
      <w:ind w:left="4500" w:right="720" w:hanging="1440"/>
    </w:pPr>
    <w:rPr>
      <w:sz w:val="18"/>
      <w:szCs w:val="18"/>
    </w:rPr>
  </w:style>
  <w:style w:type="paragraph" w:styleId="TOC7">
    <w:name w:val="toc 7"/>
    <w:basedOn w:val="Normal"/>
    <w:next w:val="Normal"/>
    <w:autoRedefine/>
    <w:rsid w:val="00F27B6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27B67"/>
    <w:pPr>
      <w:ind w:left="1680"/>
    </w:pPr>
    <w:rPr>
      <w:sz w:val="18"/>
      <w:szCs w:val="18"/>
    </w:rPr>
  </w:style>
  <w:style w:type="paragraph" w:styleId="TOC9">
    <w:name w:val="toc 9"/>
    <w:basedOn w:val="Normal"/>
    <w:next w:val="Normal"/>
    <w:autoRedefine/>
    <w:rsid w:val="00F27B67"/>
    <w:pPr>
      <w:ind w:left="1920"/>
    </w:pPr>
    <w:rPr>
      <w:sz w:val="18"/>
      <w:szCs w:val="18"/>
    </w:rPr>
  </w:style>
  <w:style w:type="paragraph" w:customStyle="1" w:styleId="VariableDefinition">
    <w:name w:val="Variable Definition"/>
    <w:basedOn w:val="BodyTextIndent"/>
    <w:rsid w:val="00F27B67"/>
    <w:pPr>
      <w:tabs>
        <w:tab w:val="left" w:pos="2160"/>
      </w:tabs>
      <w:ind w:left="2160" w:hanging="1440"/>
      <w:contextualSpacing/>
    </w:pPr>
  </w:style>
  <w:style w:type="table" w:customStyle="1" w:styleId="VariableTable">
    <w:name w:val="Variable Table"/>
    <w:basedOn w:val="TableNormal"/>
    <w:rsid w:val="00F27B67"/>
    <w:tblPr/>
  </w:style>
  <w:style w:type="paragraph" w:styleId="BalloonText">
    <w:name w:val="Balloon Text"/>
    <w:basedOn w:val="Normal"/>
    <w:rsid w:val="00F27B67"/>
    <w:rPr>
      <w:rFonts w:ascii="Tahoma" w:hAnsi="Tahoma" w:cs="Tahoma"/>
      <w:sz w:val="16"/>
      <w:szCs w:val="16"/>
    </w:rPr>
  </w:style>
  <w:style w:type="character" w:styleId="CommentReference">
    <w:name w:val="annotation reference"/>
    <w:rsid w:val="00F27B67"/>
    <w:rPr>
      <w:sz w:val="16"/>
      <w:szCs w:val="16"/>
    </w:rPr>
  </w:style>
  <w:style w:type="paragraph" w:styleId="CommentText">
    <w:name w:val="annotation text"/>
    <w:basedOn w:val="Normal"/>
    <w:rsid w:val="00F27B67"/>
    <w:rPr>
      <w:sz w:val="20"/>
      <w:szCs w:val="20"/>
    </w:rPr>
  </w:style>
  <w:style w:type="paragraph" w:styleId="CommentSubject">
    <w:name w:val="annotation subject"/>
    <w:basedOn w:val="CommentText"/>
    <w:next w:val="CommentText"/>
    <w:rsid w:val="00F27B67"/>
    <w:rPr>
      <w:b/>
      <w:bCs/>
    </w:rPr>
  </w:style>
  <w:style w:type="character" w:customStyle="1" w:styleId="NormalArialChar">
    <w:name w:val="Normal+Arial Char"/>
    <w:link w:val="NormalArial"/>
    <w:rsid w:val="00F27B6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InstructionsChar">
    <w:name w:val="Instructions Char"/>
    <w:link w:val="Instructions"/>
    <w:rsid w:val="0050179C"/>
    <w:rPr>
      <w:b/>
      <w:i/>
      <w:iCs/>
      <w:sz w:val="24"/>
      <w:szCs w:val="24"/>
    </w:rPr>
  </w:style>
  <w:style w:type="character" w:customStyle="1" w:styleId="H2Char">
    <w:name w:val="H2 Char"/>
    <w:link w:val="H2"/>
    <w:rsid w:val="0050179C"/>
    <w:rPr>
      <w:b/>
      <w:sz w:val="24"/>
    </w:rPr>
  </w:style>
  <w:style w:type="character" w:customStyle="1" w:styleId="BodyTextNumberedChar1">
    <w:name w:val="Body Text Numbered Char1"/>
    <w:link w:val="BodyTextNumbered"/>
    <w:rsid w:val="00171421"/>
    <w:rPr>
      <w:iCs/>
      <w:sz w:val="24"/>
    </w:rPr>
  </w:style>
  <w:style w:type="paragraph" w:customStyle="1" w:styleId="BodyTextNumbered">
    <w:name w:val="Body Text Numbered"/>
    <w:basedOn w:val="BodyText"/>
    <w:link w:val="BodyTextNumberedChar1"/>
    <w:rsid w:val="00171421"/>
    <w:pPr>
      <w:ind w:left="720" w:hanging="720"/>
    </w:pPr>
    <w:rPr>
      <w:iCs/>
      <w:szCs w:val="20"/>
    </w:rPr>
  </w:style>
  <w:style w:type="character" w:customStyle="1" w:styleId="H3Char">
    <w:name w:val="H3 Char"/>
    <w:link w:val="H3"/>
    <w:rsid w:val="00171421"/>
    <w:rPr>
      <w:b/>
      <w:bCs/>
      <w:i/>
      <w:sz w:val="24"/>
    </w:rPr>
  </w:style>
  <w:style w:type="character" w:customStyle="1" w:styleId="BodyTextNumberedChar">
    <w:name w:val="Body Text Numbered Char"/>
    <w:rsid w:val="0087292D"/>
    <w:rPr>
      <w:rFonts w:ascii="Times New Roman" w:eastAsia="Times New Roman" w:hAnsi="Times New Roman" w:cs="Times New Roman"/>
      <w:sz w:val="24"/>
      <w:szCs w:val="20"/>
    </w:rPr>
  </w:style>
  <w:style w:type="character" w:customStyle="1" w:styleId="H6Char">
    <w:name w:val="H6 Char"/>
    <w:link w:val="H6"/>
    <w:rsid w:val="0087292D"/>
    <w:rPr>
      <w:b/>
      <w:bCs/>
      <w:sz w:val="24"/>
      <w:szCs w:val="22"/>
    </w:rPr>
  </w:style>
  <w:style w:type="character" w:customStyle="1" w:styleId="H5Char">
    <w:name w:val="H5 Char"/>
    <w:link w:val="H5"/>
    <w:rsid w:val="000E30AE"/>
    <w:rPr>
      <w:b/>
      <w:bCs/>
      <w:i/>
      <w:iCs/>
      <w:sz w:val="24"/>
      <w:szCs w:val="26"/>
    </w:rPr>
  </w:style>
  <w:style w:type="character" w:customStyle="1" w:styleId="H4Char">
    <w:name w:val="H4 Char"/>
    <w:link w:val="H4"/>
    <w:rsid w:val="008D50CE"/>
    <w:rPr>
      <w:b/>
      <w:bCs/>
      <w:snapToGrid w:val="0"/>
      <w:sz w:val="24"/>
    </w:rPr>
  </w:style>
  <w:style w:type="character" w:styleId="UnresolvedMention">
    <w:name w:val="Unresolved Mention"/>
    <w:rsid w:val="00D90FE3"/>
    <w:rPr>
      <w:color w:val="605E5C"/>
      <w:shd w:val="clear" w:color="auto" w:fill="E1DFDD"/>
    </w:rPr>
  </w:style>
  <w:style w:type="character" w:customStyle="1" w:styleId="HeaderChar">
    <w:name w:val="Header Char"/>
    <w:link w:val="Header"/>
    <w:rsid w:val="00E368F1"/>
    <w:rPr>
      <w:rFonts w:ascii="Arial" w:hAnsi="Arial"/>
      <w:b/>
      <w:bCs/>
      <w:sz w:val="24"/>
      <w:szCs w:val="24"/>
    </w:rPr>
  </w:style>
  <w:style w:type="paragraph" w:styleId="ListParagraph">
    <w:name w:val="List Paragraph"/>
    <w:basedOn w:val="Normal"/>
    <w:qFormat/>
    <w:rsid w:val="00F15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51E9-C698-48EB-9B98-2C524371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5197</Words>
  <Characters>29623</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2</cp:revision>
  <cp:lastPrinted>2013-11-15T22:11:00Z</cp:lastPrinted>
  <dcterms:created xsi:type="dcterms:W3CDTF">2022-02-14T16:18:00Z</dcterms:created>
  <dcterms:modified xsi:type="dcterms:W3CDTF">2022-02-14T16:18:00Z</dcterms:modified>
</cp:coreProperties>
</file>